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B69476" w14:textId="79ADF674" w:rsidR="00E47A74" w:rsidRPr="00321668" w:rsidRDefault="00E47A74" w:rsidP="00F90020">
      <w:pPr>
        <w:rPr>
          <w:rFonts w:ascii="Arial" w:hAnsi="Arial" w:cs="Arial"/>
          <w:bCs/>
          <w:sz w:val="20"/>
          <w:szCs w:val="20"/>
        </w:rPr>
      </w:pPr>
      <w:r w:rsidRPr="00321668">
        <w:rPr>
          <w:rFonts w:ascii="Arial" w:hAnsi="Arial" w:cs="Arial"/>
          <w:bCs/>
          <w:sz w:val="20"/>
          <w:szCs w:val="20"/>
        </w:rPr>
        <w:t xml:space="preserve">ALLEGATO </w:t>
      </w:r>
      <w:r w:rsidR="005B063A" w:rsidRPr="00321668">
        <w:rPr>
          <w:rFonts w:ascii="Arial" w:hAnsi="Arial" w:cs="Arial"/>
          <w:bCs/>
          <w:sz w:val="20"/>
          <w:szCs w:val="20"/>
        </w:rPr>
        <w:t>3</w:t>
      </w:r>
    </w:p>
    <w:p w14:paraId="18E29AE1" w14:textId="77777777" w:rsidR="00E47A74" w:rsidRPr="00E47A74" w:rsidRDefault="00E47A74" w:rsidP="00E47A74">
      <w:pPr>
        <w:pStyle w:val="StiletitoloTrebuchetMS14ptNonCorsivoMaiuscolettoGius"/>
        <w:rPr>
          <w:rFonts w:ascii="Arial" w:hAnsi="Arial" w:cs="Arial"/>
          <w:sz w:val="20"/>
        </w:rPr>
      </w:pPr>
      <w:r w:rsidRPr="00E47A74">
        <w:rPr>
          <w:rFonts w:ascii="Arial" w:hAnsi="Arial" w:cs="Arial"/>
          <w:sz w:val="20"/>
        </w:rPr>
        <w:t>DOCUMENTO DI VALUTAZIONE DEI RISCHI STANDARD DA INTERFERENZE EX ART. 26 COMMA 3-TER D.LGS. 81/2008 E S.M.I.</w:t>
      </w:r>
    </w:p>
    <w:p w14:paraId="0855D88D" w14:textId="77777777" w:rsidR="00E47A74" w:rsidRPr="00E47A74" w:rsidRDefault="00E47A74" w:rsidP="00E47A74">
      <w:pPr>
        <w:pStyle w:val="StiletitoloTrebuchetMS14ptNonCorsivoMaiuscolettoGius"/>
        <w:rPr>
          <w:rFonts w:ascii="Arial" w:hAnsi="Arial" w:cs="Arial"/>
          <w:sz w:val="20"/>
        </w:rPr>
      </w:pPr>
    </w:p>
    <w:p w14:paraId="69B969CD" w14:textId="07268F87" w:rsidR="00A5487E" w:rsidRDefault="00E47A74">
      <w:pPr>
        <w:pStyle w:val="Sommario1"/>
        <w:rPr>
          <w:rFonts w:asciiTheme="minorHAnsi" w:eastAsiaTheme="minorEastAsia" w:hAnsiTheme="minorHAnsi" w:cstheme="minorBidi"/>
          <w:b w:val="0"/>
          <w:caps w:val="0"/>
          <w:kern w:val="2"/>
          <w14:ligatures w14:val="standardContextual"/>
        </w:rPr>
      </w:pPr>
      <w:r w:rsidRPr="00E47A74">
        <w:rPr>
          <w:rFonts w:ascii="Arial" w:hAnsi="Arial" w:cs="Arial"/>
          <w:bCs/>
          <w:sz w:val="20"/>
          <w:szCs w:val="20"/>
        </w:rPr>
        <w:fldChar w:fldCharType="begin"/>
      </w:r>
      <w:r w:rsidRPr="00E47A74">
        <w:rPr>
          <w:rFonts w:ascii="Arial" w:hAnsi="Arial" w:cs="Arial"/>
          <w:bCs/>
          <w:sz w:val="20"/>
          <w:szCs w:val="20"/>
        </w:rPr>
        <w:instrText xml:space="preserve"> TOC \o "1-3" \h \z \u </w:instrText>
      </w:r>
      <w:r w:rsidRPr="00E47A74">
        <w:rPr>
          <w:rFonts w:ascii="Arial" w:hAnsi="Arial" w:cs="Arial"/>
          <w:bCs/>
          <w:sz w:val="20"/>
          <w:szCs w:val="20"/>
        </w:rPr>
        <w:fldChar w:fldCharType="separate"/>
      </w:r>
      <w:hyperlink w:anchor="_Toc213667422" w:history="1">
        <w:r w:rsidR="00A5487E" w:rsidRPr="00AA1E8C">
          <w:rPr>
            <w:rStyle w:val="Collegamentoipertestuale"/>
            <w:rFonts w:ascii="Arial" w:hAnsi="Arial"/>
          </w:rPr>
          <w:t>1.</w:t>
        </w:r>
        <w:r w:rsidR="00A5487E">
          <w:rPr>
            <w:rFonts w:asciiTheme="minorHAnsi" w:eastAsiaTheme="minorEastAsia" w:hAnsiTheme="minorHAnsi" w:cstheme="minorBidi"/>
            <w:b w:val="0"/>
            <w:caps w:val="0"/>
            <w:kern w:val="2"/>
            <w14:ligatures w14:val="standardContextual"/>
          </w:rPr>
          <w:tab/>
        </w:r>
        <w:r w:rsidR="00A5487E" w:rsidRPr="00AA1E8C">
          <w:rPr>
            <w:rStyle w:val="Collegamentoipertestuale"/>
            <w:rFonts w:ascii="Arial" w:hAnsi="Arial"/>
          </w:rPr>
          <w:t>PREMESSA</w:t>
        </w:r>
        <w:r w:rsidR="00A5487E">
          <w:rPr>
            <w:webHidden/>
          </w:rPr>
          <w:tab/>
        </w:r>
        <w:r w:rsidR="00A5487E">
          <w:rPr>
            <w:webHidden/>
          </w:rPr>
          <w:fldChar w:fldCharType="begin"/>
        </w:r>
        <w:r w:rsidR="00A5487E">
          <w:rPr>
            <w:webHidden/>
          </w:rPr>
          <w:instrText xml:space="preserve"> PAGEREF _Toc213667422 \h </w:instrText>
        </w:r>
        <w:r w:rsidR="00A5487E">
          <w:rPr>
            <w:webHidden/>
          </w:rPr>
        </w:r>
        <w:r w:rsidR="00A5487E">
          <w:rPr>
            <w:webHidden/>
          </w:rPr>
          <w:fldChar w:fldCharType="separate"/>
        </w:r>
        <w:r w:rsidR="00902E1D">
          <w:rPr>
            <w:webHidden/>
          </w:rPr>
          <w:t>1</w:t>
        </w:r>
        <w:r w:rsidR="00A5487E">
          <w:rPr>
            <w:webHidden/>
          </w:rPr>
          <w:fldChar w:fldCharType="end"/>
        </w:r>
      </w:hyperlink>
    </w:p>
    <w:p w14:paraId="091CCDF2" w14:textId="285EB2A5" w:rsidR="00A5487E" w:rsidRDefault="00A5487E">
      <w:pPr>
        <w:pStyle w:val="Sommario1"/>
        <w:rPr>
          <w:rFonts w:asciiTheme="minorHAnsi" w:eastAsiaTheme="minorEastAsia" w:hAnsiTheme="minorHAnsi" w:cstheme="minorBidi"/>
          <w:b w:val="0"/>
          <w:caps w:val="0"/>
          <w:kern w:val="2"/>
          <w14:ligatures w14:val="standardContextual"/>
        </w:rPr>
      </w:pPr>
      <w:hyperlink w:anchor="_Toc213667423" w:history="1">
        <w:r w:rsidRPr="00AA1E8C">
          <w:rPr>
            <w:rStyle w:val="Collegamentoipertestuale"/>
            <w:rFonts w:ascii="Arial" w:hAnsi="Arial"/>
          </w:rPr>
          <w:t>2.</w:t>
        </w:r>
        <w:r>
          <w:rPr>
            <w:rFonts w:asciiTheme="minorHAnsi" w:eastAsiaTheme="minorEastAsia" w:hAnsiTheme="minorHAnsi" w:cstheme="minorBidi"/>
            <w:b w:val="0"/>
            <w:caps w:val="0"/>
            <w:kern w:val="2"/>
            <w14:ligatures w14:val="standardContextual"/>
          </w:rPr>
          <w:tab/>
        </w:r>
        <w:r w:rsidRPr="00AA1E8C">
          <w:rPr>
            <w:rStyle w:val="Collegamentoipertestuale"/>
            <w:rFonts w:ascii="Arial" w:hAnsi="Arial"/>
          </w:rPr>
          <w:t>DEFINIZIONI</w:t>
        </w:r>
        <w:r>
          <w:rPr>
            <w:webHidden/>
          </w:rPr>
          <w:tab/>
        </w:r>
        <w:r>
          <w:rPr>
            <w:webHidden/>
          </w:rPr>
          <w:fldChar w:fldCharType="begin"/>
        </w:r>
        <w:r>
          <w:rPr>
            <w:webHidden/>
          </w:rPr>
          <w:instrText xml:space="preserve"> PAGEREF _Toc213667423 \h </w:instrText>
        </w:r>
        <w:r>
          <w:rPr>
            <w:webHidden/>
          </w:rPr>
        </w:r>
        <w:r>
          <w:rPr>
            <w:webHidden/>
          </w:rPr>
          <w:fldChar w:fldCharType="separate"/>
        </w:r>
        <w:r w:rsidR="00902E1D">
          <w:rPr>
            <w:webHidden/>
          </w:rPr>
          <w:t>3</w:t>
        </w:r>
        <w:r>
          <w:rPr>
            <w:webHidden/>
          </w:rPr>
          <w:fldChar w:fldCharType="end"/>
        </w:r>
      </w:hyperlink>
    </w:p>
    <w:p w14:paraId="31156E25" w14:textId="72A0F345" w:rsidR="00A5487E" w:rsidRDefault="00A5487E">
      <w:pPr>
        <w:pStyle w:val="Sommario1"/>
        <w:rPr>
          <w:rFonts w:asciiTheme="minorHAnsi" w:eastAsiaTheme="minorEastAsia" w:hAnsiTheme="minorHAnsi" w:cstheme="minorBidi"/>
          <w:b w:val="0"/>
          <w:caps w:val="0"/>
          <w:kern w:val="2"/>
          <w14:ligatures w14:val="standardContextual"/>
        </w:rPr>
      </w:pPr>
      <w:hyperlink w:anchor="_Toc213667424" w:history="1">
        <w:r w:rsidRPr="00AA1E8C">
          <w:rPr>
            <w:rStyle w:val="Collegamentoipertestuale"/>
            <w:rFonts w:ascii="Arial" w:hAnsi="Arial"/>
          </w:rPr>
          <w:t>3.</w:t>
        </w:r>
        <w:r>
          <w:rPr>
            <w:rFonts w:asciiTheme="minorHAnsi" w:eastAsiaTheme="minorEastAsia" w:hAnsiTheme="minorHAnsi" w:cstheme="minorBidi"/>
            <w:b w:val="0"/>
            <w:caps w:val="0"/>
            <w:kern w:val="2"/>
            <w14:ligatures w14:val="standardContextual"/>
          </w:rPr>
          <w:tab/>
        </w:r>
        <w:r w:rsidRPr="00AA1E8C">
          <w:rPr>
            <w:rStyle w:val="Collegamentoipertestuale"/>
            <w:rFonts w:ascii="Arial" w:hAnsi="Arial"/>
          </w:rPr>
          <w:t>VALUTAZIONE RICOGNITIVA DEI rischi standard</w:t>
        </w:r>
        <w:r>
          <w:rPr>
            <w:webHidden/>
          </w:rPr>
          <w:tab/>
        </w:r>
        <w:r>
          <w:rPr>
            <w:webHidden/>
          </w:rPr>
          <w:fldChar w:fldCharType="begin"/>
        </w:r>
        <w:r>
          <w:rPr>
            <w:webHidden/>
          </w:rPr>
          <w:instrText xml:space="preserve"> PAGEREF _Toc213667424 \h </w:instrText>
        </w:r>
        <w:r>
          <w:rPr>
            <w:webHidden/>
          </w:rPr>
        </w:r>
        <w:r>
          <w:rPr>
            <w:webHidden/>
          </w:rPr>
          <w:fldChar w:fldCharType="separate"/>
        </w:r>
        <w:r w:rsidR="00902E1D">
          <w:rPr>
            <w:webHidden/>
          </w:rPr>
          <w:t>4</w:t>
        </w:r>
        <w:r>
          <w:rPr>
            <w:webHidden/>
          </w:rPr>
          <w:fldChar w:fldCharType="end"/>
        </w:r>
      </w:hyperlink>
    </w:p>
    <w:p w14:paraId="54DF72B8" w14:textId="77777777" w:rsidR="00E47A74" w:rsidRPr="00E47A74" w:rsidRDefault="00E47A74" w:rsidP="00E47A74">
      <w:pPr>
        <w:pStyle w:val="Testo"/>
        <w:ind w:firstLine="0"/>
        <w:rPr>
          <w:rFonts w:cs="Arial"/>
          <w:sz w:val="20"/>
        </w:rPr>
      </w:pPr>
      <w:r w:rsidRPr="00E47A74">
        <w:rPr>
          <w:rFonts w:cs="Arial"/>
          <w:b/>
          <w:bCs/>
          <w:noProof/>
          <w:sz w:val="20"/>
        </w:rPr>
        <w:fldChar w:fldCharType="end"/>
      </w:r>
    </w:p>
    <w:p w14:paraId="1B40E931" w14:textId="77777777" w:rsidR="00E47A74" w:rsidRPr="00A5487E" w:rsidRDefault="00E47A74" w:rsidP="00A5487E">
      <w:pPr>
        <w:pStyle w:val="CT-Titolo1"/>
        <w:numPr>
          <w:ilvl w:val="0"/>
          <w:numId w:val="4"/>
        </w:numPr>
        <w:spacing w:line="300" w:lineRule="exact"/>
        <w:rPr>
          <w:rFonts w:ascii="Arial" w:hAnsi="Arial"/>
          <w:sz w:val="20"/>
          <w:szCs w:val="20"/>
        </w:rPr>
      </w:pPr>
      <w:bookmarkStart w:id="0" w:name="_Toc213667422"/>
      <w:r w:rsidRPr="00A5487E">
        <w:rPr>
          <w:rFonts w:ascii="Arial" w:hAnsi="Arial"/>
          <w:sz w:val="20"/>
          <w:szCs w:val="20"/>
        </w:rPr>
        <w:t>PREMESSA</w:t>
      </w:r>
      <w:bookmarkEnd w:id="0"/>
    </w:p>
    <w:p w14:paraId="243EC94E" w14:textId="77777777" w:rsidR="00E47A74" w:rsidRPr="00E47A74" w:rsidRDefault="00E47A74" w:rsidP="00E47A74">
      <w:pPr>
        <w:pStyle w:val="CT-Testo"/>
        <w:spacing w:line="300" w:lineRule="exact"/>
        <w:rPr>
          <w:rFonts w:ascii="Arial" w:hAnsi="Arial" w:cs="Arial"/>
          <w:sz w:val="20"/>
          <w:szCs w:val="20"/>
        </w:rPr>
      </w:pPr>
      <w:r w:rsidRPr="00E47A74">
        <w:rPr>
          <w:rFonts w:ascii="Arial" w:hAnsi="Arial" w:cs="Arial"/>
          <w:sz w:val="20"/>
          <w:szCs w:val="20"/>
        </w:rPr>
        <w:t xml:space="preserve">L’art. 26 del </w:t>
      </w:r>
      <w:proofErr w:type="spellStart"/>
      <w:r w:rsidRPr="00E47A74">
        <w:rPr>
          <w:rFonts w:ascii="Arial" w:hAnsi="Arial" w:cs="Arial"/>
          <w:sz w:val="20"/>
          <w:szCs w:val="20"/>
        </w:rPr>
        <w:t>D.Lgs.</w:t>
      </w:r>
      <w:proofErr w:type="spellEnd"/>
      <w:r w:rsidRPr="00E47A74">
        <w:rPr>
          <w:rFonts w:ascii="Arial" w:hAnsi="Arial" w:cs="Arial"/>
          <w:sz w:val="20"/>
          <w:szCs w:val="20"/>
        </w:rPr>
        <w:t xml:space="preserve"> n. 81/2008 (Testo Unico sulla sicurezza sul lavoro) obbliga il Datore di Lavoro, in caso di affidamento di lavori, servizi o forniture all’impresa appaltatrice o a lavoratori autonomi all'interno della propria azienda, o di una singola Unità produttiva della stessa, nonché nell'ambito dell'intero ciclo produttivo dell'azienda medesima, sempre che abbia la disponibilità giuridica dei luoghi in cui si svolge l’appalto o la prestazione di lavoro autonomo, a promuovere la cooperazione nell'attuazione delle misure di prevenzione e protezione dai rischi sul lavoro incidenti sull'attività lavorativa oggetto dell'appalto ed il coordinamento degli interventi di protezione e prevenzione dai rischi cui sono esposti i lavoratori, elaborando un unico documento di valutazione dei rischi che indichi le misure per eliminare o, ove ciò non sia possibile, ridurre al minimo i rischi da interferenza.</w:t>
      </w:r>
    </w:p>
    <w:p w14:paraId="17BD7A46" w14:textId="77777777" w:rsidR="00E47A74" w:rsidRPr="00E47A74" w:rsidRDefault="00E47A74" w:rsidP="00E47A74">
      <w:pPr>
        <w:pStyle w:val="CT-Testo"/>
        <w:spacing w:line="300" w:lineRule="exact"/>
        <w:rPr>
          <w:rFonts w:ascii="Arial" w:hAnsi="Arial" w:cs="Arial"/>
          <w:sz w:val="20"/>
          <w:szCs w:val="20"/>
        </w:rPr>
      </w:pPr>
      <w:r w:rsidRPr="00E47A74">
        <w:rPr>
          <w:rFonts w:ascii="Arial" w:hAnsi="Arial" w:cs="Arial"/>
          <w:sz w:val="20"/>
          <w:szCs w:val="20"/>
        </w:rPr>
        <w:t>Nella Determinazione 5 marzo 2008, n. 3 l’Autorità per la vigilanza sui contratti pubblici</w:t>
      </w:r>
      <w:r w:rsidRPr="00E47A74" w:rsidDel="00F3282F">
        <w:rPr>
          <w:rFonts w:ascii="Arial" w:hAnsi="Arial" w:cs="Arial"/>
          <w:sz w:val="20"/>
          <w:szCs w:val="20"/>
        </w:rPr>
        <w:t xml:space="preserve"> </w:t>
      </w:r>
      <w:r w:rsidRPr="00E47A74">
        <w:rPr>
          <w:rFonts w:ascii="Arial" w:hAnsi="Arial" w:cs="Arial"/>
          <w:sz w:val="20"/>
          <w:szCs w:val="20"/>
        </w:rPr>
        <w:t>individua l’“interferenza” nella circostanza in cui si verifichi</w:t>
      </w:r>
      <w:r w:rsidRPr="00E47A74">
        <w:rPr>
          <w:rFonts w:ascii="Arial" w:hAnsi="Arial" w:cs="Arial"/>
          <w:i/>
          <w:sz w:val="20"/>
          <w:szCs w:val="20"/>
        </w:rPr>
        <w:t xml:space="preserve"> “un contatto rischioso tra il personale del committente e quello dell’appaltatore o tra il personale di imprese diverse che operano nello stesso luogo di lavoro/ ambiente/territorio con contratti differenti”</w:t>
      </w:r>
      <w:r w:rsidRPr="00E47A74">
        <w:rPr>
          <w:rFonts w:ascii="Arial" w:hAnsi="Arial" w:cs="Arial"/>
          <w:sz w:val="20"/>
          <w:szCs w:val="20"/>
        </w:rPr>
        <w:t>. </w:t>
      </w:r>
    </w:p>
    <w:p w14:paraId="5B08871A" w14:textId="77777777" w:rsidR="00E47A74" w:rsidRPr="00E47A74" w:rsidRDefault="00E47A74" w:rsidP="00E47A74">
      <w:pPr>
        <w:pStyle w:val="CT-Testo"/>
        <w:spacing w:line="300" w:lineRule="exact"/>
        <w:rPr>
          <w:rFonts w:ascii="Arial" w:hAnsi="Arial" w:cs="Arial"/>
          <w:sz w:val="20"/>
          <w:szCs w:val="20"/>
        </w:rPr>
      </w:pPr>
      <w:r w:rsidRPr="00E47A74">
        <w:rPr>
          <w:rFonts w:ascii="Arial" w:hAnsi="Arial" w:cs="Arial"/>
          <w:sz w:val="20"/>
          <w:szCs w:val="20"/>
        </w:rPr>
        <w:t>A titolo esemplificativo si possono considerare interferenti i seguenti rischi:</w:t>
      </w:r>
    </w:p>
    <w:p w14:paraId="7133C8B5" w14:textId="77777777" w:rsidR="00E47A74" w:rsidRPr="00E47A74" w:rsidRDefault="00E47A74" w:rsidP="00E47A74">
      <w:pPr>
        <w:pStyle w:val="CT-Testo"/>
        <w:numPr>
          <w:ilvl w:val="0"/>
          <w:numId w:val="1"/>
        </w:numPr>
        <w:spacing w:line="300" w:lineRule="exact"/>
        <w:rPr>
          <w:rFonts w:ascii="Arial" w:hAnsi="Arial" w:cs="Arial"/>
          <w:sz w:val="20"/>
          <w:szCs w:val="20"/>
        </w:rPr>
      </w:pPr>
      <w:r w:rsidRPr="00E47A74">
        <w:rPr>
          <w:rFonts w:ascii="Arial" w:hAnsi="Arial" w:cs="Arial"/>
          <w:sz w:val="20"/>
          <w:szCs w:val="20"/>
        </w:rPr>
        <w:t xml:space="preserve">derivanti da sovrapposizioni di più attività svolte da operatori di appaltatori diversi; </w:t>
      </w:r>
    </w:p>
    <w:p w14:paraId="6AA7C6E8" w14:textId="77777777" w:rsidR="00E47A74" w:rsidRPr="00E47A74" w:rsidRDefault="00E47A74" w:rsidP="00E47A74">
      <w:pPr>
        <w:pStyle w:val="CT-Testo"/>
        <w:numPr>
          <w:ilvl w:val="0"/>
          <w:numId w:val="1"/>
        </w:numPr>
        <w:spacing w:line="300" w:lineRule="exact"/>
        <w:rPr>
          <w:rFonts w:ascii="Arial" w:hAnsi="Arial" w:cs="Arial"/>
          <w:sz w:val="20"/>
          <w:szCs w:val="20"/>
        </w:rPr>
      </w:pPr>
      <w:r w:rsidRPr="00E47A74">
        <w:rPr>
          <w:rFonts w:ascii="Arial" w:hAnsi="Arial" w:cs="Arial"/>
          <w:sz w:val="20"/>
          <w:szCs w:val="20"/>
        </w:rPr>
        <w:t xml:space="preserve">immessi nel luogo di lavoro del committente dalle lavorazioni dell’appaltatore; </w:t>
      </w:r>
    </w:p>
    <w:p w14:paraId="41869590" w14:textId="77777777" w:rsidR="00E47A74" w:rsidRPr="00E47A74" w:rsidRDefault="00E47A74" w:rsidP="00E47A74">
      <w:pPr>
        <w:pStyle w:val="CT-Testo"/>
        <w:numPr>
          <w:ilvl w:val="0"/>
          <w:numId w:val="1"/>
        </w:numPr>
        <w:spacing w:line="300" w:lineRule="exact"/>
        <w:rPr>
          <w:rFonts w:ascii="Arial" w:hAnsi="Arial" w:cs="Arial"/>
          <w:sz w:val="20"/>
          <w:szCs w:val="20"/>
        </w:rPr>
      </w:pPr>
      <w:r w:rsidRPr="00E47A74">
        <w:rPr>
          <w:rFonts w:ascii="Arial" w:hAnsi="Arial" w:cs="Arial"/>
          <w:sz w:val="20"/>
          <w:szCs w:val="20"/>
        </w:rPr>
        <w:t xml:space="preserve">esistenti nel luogo di lavoro del committente, ove è previsto che debba operare l’appaltatore, ulteriori rispetto a quelli specifici dell’attività propria dell’appaltatore; </w:t>
      </w:r>
    </w:p>
    <w:p w14:paraId="632482A3" w14:textId="77777777" w:rsidR="00E47A74" w:rsidRPr="00E47A74" w:rsidRDefault="00E47A74" w:rsidP="00E47A74">
      <w:pPr>
        <w:pStyle w:val="CT-Testo"/>
        <w:numPr>
          <w:ilvl w:val="0"/>
          <w:numId w:val="1"/>
        </w:numPr>
        <w:spacing w:line="300" w:lineRule="exact"/>
        <w:rPr>
          <w:rFonts w:ascii="Arial" w:hAnsi="Arial" w:cs="Arial"/>
          <w:sz w:val="20"/>
          <w:szCs w:val="20"/>
        </w:rPr>
      </w:pPr>
      <w:r w:rsidRPr="00E47A74">
        <w:rPr>
          <w:rFonts w:ascii="Arial" w:hAnsi="Arial" w:cs="Arial"/>
          <w:sz w:val="20"/>
          <w:szCs w:val="20"/>
        </w:rPr>
        <w:t>derivanti da modalità di esecuzione particolari richieste esplicitamente dal committente (che comportino pericoli aggiuntivi rispetto a quelli specifici dell’attività appaltata).</w:t>
      </w:r>
    </w:p>
    <w:p w14:paraId="0AB49271" w14:textId="77777777" w:rsidR="00E47A74" w:rsidRPr="00E47A74" w:rsidRDefault="00E47A74" w:rsidP="00E47A74">
      <w:pPr>
        <w:pStyle w:val="CT-Testo"/>
        <w:spacing w:line="300" w:lineRule="exact"/>
        <w:rPr>
          <w:rFonts w:ascii="Arial" w:hAnsi="Arial" w:cs="Arial"/>
          <w:sz w:val="20"/>
          <w:szCs w:val="20"/>
        </w:rPr>
      </w:pPr>
      <w:r w:rsidRPr="00E47A74">
        <w:rPr>
          <w:rFonts w:ascii="Arial" w:hAnsi="Arial" w:cs="Arial"/>
          <w:sz w:val="20"/>
          <w:szCs w:val="20"/>
        </w:rPr>
        <w:t>Il Documento Unico di Valutazione dei Rischi Interferenti (DUVRI) deve essere allegato al contratto di appalto o di opera e va adeguato in funzione dell’evoluzione dei lavori, servizi e forniture.</w:t>
      </w:r>
    </w:p>
    <w:p w14:paraId="4C62A9C1" w14:textId="77777777" w:rsidR="00E47A74" w:rsidRPr="00E47A74" w:rsidRDefault="00E47A74" w:rsidP="00E47A74">
      <w:pPr>
        <w:pStyle w:val="CT-Testo"/>
        <w:spacing w:line="300" w:lineRule="exact"/>
        <w:rPr>
          <w:rFonts w:ascii="Arial" w:hAnsi="Arial" w:cs="Arial"/>
          <w:sz w:val="20"/>
          <w:szCs w:val="20"/>
        </w:rPr>
      </w:pPr>
      <w:r w:rsidRPr="00E47A74">
        <w:rPr>
          <w:rFonts w:ascii="Arial" w:hAnsi="Arial" w:cs="Arial"/>
          <w:sz w:val="20"/>
          <w:szCs w:val="20"/>
        </w:rPr>
        <w:lastRenderedPageBreak/>
        <w:t xml:space="preserve">Nei singoli contratti di subappalto, di appalto e di somministrazione, devono essere specificamente indicati a pena di nullità ai sensi dell'articolo 1418 del </w:t>
      </w:r>
      <w:proofErr w:type="gramStart"/>
      <w:r w:rsidRPr="00E47A74">
        <w:rPr>
          <w:rFonts w:ascii="Arial" w:hAnsi="Arial" w:cs="Arial"/>
          <w:sz w:val="20"/>
          <w:szCs w:val="20"/>
        </w:rPr>
        <w:t>codice civile</w:t>
      </w:r>
      <w:proofErr w:type="gramEnd"/>
      <w:r w:rsidRPr="00E47A74">
        <w:rPr>
          <w:rFonts w:ascii="Arial" w:hAnsi="Arial" w:cs="Arial"/>
          <w:sz w:val="20"/>
          <w:szCs w:val="20"/>
        </w:rPr>
        <w:t xml:space="preserve"> i costi relativi alla sicurezza del lavoro con particolare riferimento ai costi delle misure adottate per eliminare o, ove ciò non sia possibile, ridurre al minimo i rischi in materia di salute e sicurezza sul lavoro derivanti dalle interferenze delle lavorazioni. Tali costi non sono soggetti a ribasso. </w:t>
      </w:r>
    </w:p>
    <w:p w14:paraId="00172D81" w14:textId="77777777" w:rsidR="00E47A74" w:rsidRPr="00E47A74" w:rsidRDefault="00E47A74" w:rsidP="00E47A74">
      <w:pPr>
        <w:pStyle w:val="CT-Testo"/>
        <w:spacing w:line="300" w:lineRule="exact"/>
        <w:rPr>
          <w:rFonts w:ascii="Arial" w:hAnsi="Arial" w:cs="Arial"/>
          <w:sz w:val="20"/>
          <w:szCs w:val="20"/>
        </w:rPr>
      </w:pPr>
      <w:r w:rsidRPr="00E47A74">
        <w:rPr>
          <w:rFonts w:ascii="Arial" w:hAnsi="Arial" w:cs="Arial"/>
          <w:sz w:val="20"/>
          <w:szCs w:val="20"/>
        </w:rPr>
        <w:t xml:space="preserve">Il </w:t>
      </w:r>
      <w:proofErr w:type="spellStart"/>
      <w:r w:rsidRPr="00E47A74">
        <w:rPr>
          <w:rFonts w:ascii="Arial" w:hAnsi="Arial" w:cs="Arial"/>
          <w:sz w:val="20"/>
          <w:szCs w:val="20"/>
        </w:rPr>
        <w:t>D.Lgs.</w:t>
      </w:r>
      <w:proofErr w:type="spellEnd"/>
      <w:r w:rsidRPr="00E47A74">
        <w:rPr>
          <w:rFonts w:ascii="Arial" w:hAnsi="Arial" w:cs="Arial"/>
          <w:sz w:val="20"/>
          <w:szCs w:val="20"/>
        </w:rPr>
        <w:t xml:space="preserve"> n. 106/2009 (Disposizioni integrative e correttive del </w:t>
      </w:r>
      <w:proofErr w:type="spellStart"/>
      <w:r w:rsidRPr="00E47A74">
        <w:rPr>
          <w:rFonts w:ascii="Arial" w:hAnsi="Arial" w:cs="Arial"/>
          <w:sz w:val="20"/>
          <w:szCs w:val="20"/>
        </w:rPr>
        <w:t>D.Lgs.</w:t>
      </w:r>
      <w:proofErr w:type="spellEnd"/>
      <w:r w:rsidRPr="00E47A74">
        <w:rPr>
          <w:rFonts w:ascii="Arial" w:hAnsi="Arial" w:cs="Arial"/>
          <w:sz w:val="20"/>
          <w:szCs w:val="20"/>
        </w:rPr>
        <w:t xml:space="preserve"> n. 81/2008) ha modificato il suddetto articolo 26 del </w:t>
      </w:r>
      <w:proofErr w:type="spellStart"/>
      <w:r w:rsidRPr="00E47A74">
        <w:rPr>
          <w:rFonts w:ascii="Arial" w:hAnsi="Arial" w:cs="Arial"/>
          <w:sz w:val="20"/>
          <w:szCs w:val="20"/>
        </w:rPr>
        <w:t>D.Lgs.</w:t>
      </w:r>
      <w:proofErr w:type="spellEnd"/>
      <w:r w:rsidRPr="00E47A74">
        <w:rPr>
          <w:rFonts w:ascii="Arial" w:hAnsi="Arial" w:cs="Arial"/>
          <w:sz w:val="20"/>
          <w:szCs w:val="20"/>
        </w:rPr>
        <w:t xml:space="preserve"> n. 81/2008 introducendo al comma 3-ter la previsione per cui nei casi in cui il contratto sia affidato dai soggetti di cui all’articolo 1, comma 1, lett. i), dell’Allegato I.1 al Codice, o in tutti i casi in cui il datore di lavoro non coincide con il committente, il soggetto che affida il contratto redige il documento di valutazione dei rischi da interferenze recante una valutazione ricognitiva dei rischi standard relativi alla tipologia della prestazione che potrebbero potenzialmente derivare dall’esecuzione del contratto. Il soggetto presso il quale deve essere eseguito il contratto, prima dell’inizio dell’esecuzione, integra il </w:t>
      </w:r>
      <w:proofErr w:type="gramStart"/>
      <w:r w:rsidRPr="00E47A74">
        <w:rPr>
          <w:rFonts w:ascii="Arial" w:hAnsi="Arial" w:cs="Arial"/>
          <w:sz w:val="20"/>
          <w:szCs w:val="20"/>
        </w:rPr>
        <w:t>predetto</w:t>
      </w:r>
      <w:proofErr w:type="gramEnd"/>
      <w:r w:rsidRPr="00E47A74">
        <w:rPr>
          <w:rFonts w:ascii="Arial" w:hAnsi="Arial" w:cs="Arial"/>
          <w:sz w:val="20"/>
          <w:szCs w:val="20"/>
        </w:rPr>
        <w:t xml:space="preserve"> documento riferendolo ai rischi specifici da interferenza presenti nei luoghi in cui verrà espletato l’appalto; l’integrazione, sottoscritta per accettazione dall’esecutore, integra gli atti contrattuali.</w:t>
      </w:r>
    </w:p>
    <w:p w14:paraId="14395FEB" w14:textId="77777777" w:rsidR="00E47A74" w:rsidRPr="00E47A74" w:rsidRDefault="00E47A74" w:rsidP="00E47A74">
      <w:pPr>
        <w:pStyle w:val="CT-Testo"/>
        <w:spacing w:line="300" w:lineRule="exact"/>
        <w:rPr>
          <w:rFonts w:ascii="Arial" w:hAnsi="Arial" w:cs="Arial"/>
          <w:sz w:val="20"/>
          <w:szCs w:val="20"/>
        </w:rPr>
      </w:pPr>
      <w:r w:rsidRPr="00E47A74">
        <w:rPr>
          <w:rFonts w:ascii="Arial" w:hAnsi="Arial" w:cs="Arial"/>
          <w:sz w:val="20"/>
          <w:szCs w:val="20"/>
        </w:rPr>
        <w:t xml:space="preserve">Viene inoltre specificato al comma 3-bis che l’obbligo della redazione del DUVRI non si applica ai servizi di natura intellettuale, alle mere forniture di materiali o attrezzature, nonché ai lavori o servizi la cui durata non sia superiore ai cinque uomini-giorno, sempre che essi non comportino rischi derivanti dal rischio di incendio di livello elevato, ai sensi del decreto del Ministro dell’interno 10 marzo 1998, pubblicato nel supplemento ordinario n. 64 alla Gazzetta Ufficiale n. 81 del 7 aprile 1998, o dallo svolgimento di attività in ambienti confinati, di cui al regolamento di cui al </w:t>
      </w:r>
      <w:hyperlink r:id="rId11" w:history="1">
        <w:r w:rsidRPr="00E47A74">
          <w:rPr>
            <w:rFonts w:ascii="Arial" w:hAnsi="Arial" w:cs="Arial"/>
            <w:sz w:val="20"/>
            <w:szCs w:val="20"/>
          </w:rPr>
          <w:t>d.P.R. 14 settembre 2011, n. 177</w:t>
        </w:r>
      </w:hyperlink>
      <w:r w:rsidRPr="00E47A74">
        <w:rPr>
          <w:rFonts w:ascii="Arial" w:hAnsi="Arial" w:cs="Arial"/>
          <w:sz w:val="20"/>
          <w:szCs w:val="20"/>
        </w:rPr>
        <w:t>, o dalla presenza di agenti cancerogeni, mutageni o biologici, di amianto o di atmosfere esplosive o dalla presenza dei rischi particolari di cui all'</w:t>
      </w:r>
      <w:hyperlink r:id="rId12" w:anchor="ALLEGATO_XI" w:history="1">
        <w:r w:rsidRPr="00E47A74">
          <w:rPr>
            <w:rFonts w:ascii="Arial" w:hAnsi="Arial" w:cs="Arial"/>
            <w:sz w:val="20"/>
            <w:szCs w:val="20"/>
          </w:rPr>
          <w:t>allegato XI</w:t>
        </w:r>
      </w:hyperlink>
      <w:r w:rsidRPr="00E47A74">
        <w:rPr>
          <w:rFonts w:ascii="Arial" w:hAnsi="Arial" w:cs="Arial"/>
          <w:sz w:val="20"/>
          <w:szCs w:val="20"/>
        </w:rPr>
        <w:t xml:space="preserve"> del presente decreto.</w:t>
      </w:r>
    </w:p>
    <w:p w14:paraId="78217ABC" w14:textId="759FC59F" w:rsidR="00E47A74" w:rsidRPr="00E47A74" w:rsidRDefault="00E47A74" w:rsidP="00E47A74">
      <w:pPr>
        <w:pStyle w:val="CT-Testo"/>
        <w:spacing w:line="300" w:lineRule="exact"/>
        <w:rPr>
          <w:rFonts w:ascii="Arial" w:hAnsi="Arial" w:cs="Arial"/>
          <w:sz w:val="20"/>
          <w:szCs w:val="20"/>
        </w:rPr>
      </w:pPr>
      <w:r w:rsidRPr="00E47A74">
        <w:rPr>
          <w:rFonts w:ascii="Arial" w:hAnsi="Arial" w:cs="Arial"/>
          <w:sz w:val="20"/>
          <w:szCs w:val="20"/>
        </w:rPr>
        <w:t xml:space="preserve">Considerato che la gara in oggetto è finalizzata alla stipula di un Accordo Quadro con diversi operatori, </w:t>
      </w:r>
      <w:r w:rsidRPr="00E47A74">
        <w:rPr>
          <w:rFonts w:ascii="Arial" w:hAnsi="Arial" w:cs="Arial"/>
          <w:i/>
          <w:sz w:val="20"/>
          <w:szCs w:val="20"/>
        </w:rPr>
        <w:t>ex</w:t>
      </w:r>
      <w:r w:rsidRPr="00E47A74">
        <w:rPr>
          <w:rFonts w:ascii="Arial" w:hAnsi="Arial" w:cs="Arial"/>
          <w:sz w:val="20"/>
          <w:szCs w:val="20"/>
        </w:rPr>
        <w:t xml:space="preserve"> art. </w:t>
      </w:r>
      <w:smartTag w:uri="urn:schemas-microsoft-com:office:smarttags" w:element="metricconverter">
        <w:smartTagPr>
          <w:attr w:name="ProductID" w:val="26 L"/>
        </w:smartTagPr>
        <w:r w:rsidRPr="00E47A74">
          <w:rPr>
            <w:rFonts w:ascii="Arial" w:hAnsi="Arial" w:cs="Arial"/>
            <w:sz w:val="20"/>
            <w:szCs w:val="20"/>
          </w:rPr>
          <w:t>26 L</w:t>
        </w:r>
      </w:smartTag>
      <w:r w:rsidRPr="00E47A74">
        <w:rPr>
          <w:rFonts w:ascii="Arial" w:hAnsi="Arial" w:cs="Arial"/>
          <w:sz w:val="20"/>
          <w:szCs w:val="20"/>
        </w:rPr>
        <w:t xml:space="preserve">. 488/1999 e che, pertanto, la Consip S.p.A. agisce quale centrale di committenza ai sensi dell’articolo 1, comma 1, lett. i), dell’Allegato I.1 del </w:t>
      </w:r>
      <w:proofErr w:type="spellStart"/>
      <w:r w:rsidRPr="00E47A74">
        <w:rPr>
          <w:rFonts w:ascii="Arial" w:hAnsi="Arial" w:cs="Arial"/>
          <w:sz w:val="20"/>
          <w:szCs w:val="20"/>
        </w:rPr>
        <w:t>D.Lgs.</w:t>
      </w:r>
      <w:proofErr w:type="spellEnd"/>
      <w:r w:rsidRPr="00E47A74">
        <w:rPr>
          <w:rFonts w:ascii="Arial" w:hAnsi="Arial" w:cs="Arial"/>
          <w:sz w:val="20"/>
          <w:szCs w:val="20"/>
        </w:rPr>
        <w:t xml:space="preserve"> n. 36/2023, la Consip S.p.A. è tenuta alla redazione del presente documento ricognitivo dei rischi standard (Allegato </w:t>
      </w:r>
      <w:r w:rsidR="00084345">
        <w:rPr>
          <w:rFonts w:ascii="Arial" w:hAnsi="Arial" w:cs="Arial"/>
          <w:sz w:val="20"/>
          <w:szCs w:val="20"/>
        </w:rPr>
        <w:t>5</w:t>
      </w:r>
      <w:r w:rsidR="00084345" w:rsidRPr="00E47A74">
        <w:rPr>
          <w:rFonts w:ascii="Arial" w:hAnsi="Arial" w:cs="Arial"/>
          <w:sz w:val="20"/>
          <w:szCs w:val="20"/>
        </w:rPr>
        <w:t xml:space="preserve"> </w:t>
      </w:r>
      <w:r w:rsidRPr="00E47A74">
        <w:rPr>
          <w:rFonts w:ascii="Arial" w:hAnsi="Arial" w:cs="Arial"/>
          <w:sz w:val="20"/>
          <w:szCs w:val="20"/>
        </w:rPr>
        <w:t xml:space="preserve">al Capitolato d’Oneri). </w:t>
      </w:r>
    </w:p>
    <w:p w14:paraId="376E66EB" w14:textId="439D9708" w:rsidR="00E47A74" w:rsidRPr="00E47A74" w:rsidRDefault="00E47A74" w:rsidP="00E47A74">
      <w:pPr>
        <w:pStyle w:val="CT-Testo"/>
        <w:spacing w:line="300" w:lineRule="exact"/>
        <w:rPr>
          <w:rFonts w:ascii="Arial" w:hAnsi="Arial" w:cs="Arial"/>
          <w:sz w:val="20"/>
          <w:szCs w:val="20"/>
        </w:rPr>
      </w:pPr>
      <w:r w:rsidRPr="00E47A74">
        <w:rPr>
          <w:rFonts w:ascii="Arial" w:hAnsi="Arial" w:cs="Arial"/>
          <w:sz w:val="20"/>
          <w:szCs w:val="20"/>
        </w:rPr>
        <w:t xml:space="preserve">Si precisa che, atteso che i singoli </w:t>
      </w:r>
      <w:r w:rsidR="00084345">
        <w:rPr>
          <w:rFonts w:ascii="Arial" w:hAnsi="Arial" w:cs="Arial"/>
          <w:sz w:val="20"/>
          <w:szCs w:val="20"/>
        </w:rPr>
        <w:t>Contratti Esecutivi</w:t>
      </w:r>
      <w:r w:rsidRPr="00E47A74">
        <w:rPr>
          <w:rFonts w:ascii="Arial" w:hAnsi="Arial" w:cs="Arial"/>
          <w:sz w:val="20"/>
          <w:szCs w:val="20"/>
        </w:rPr>
        <w:t xml:space="preserve"> vengono conclusi a tutti gli effetti tra le Amministrazioni Contraenti ed il Fornitore</w:t>
      </w:r>
      <w:r w:rsidR="00D363A7">
        <w:rPr>
          <w:rFonts w:ascii="Arial" w:hAnsi="Arial" w:cs="Arial"/>
          <w:sz w:val="20"/>
          <w:szCs w:val="20"/>
        </w:rPr>
        <w:t>,</w:t>
      </w:r>
      <w:r w:rsidR="00376974">
        <w:rPr>
          <w:rFonts w:ascii="Arial" w:hAnsi="Arial" w:cs="Arial"/>
          <w:sz w:val="20"/>
          <w:szCs w:val="20"/>
        </w:rPr>
        <w:t xml:space="preserve"> </w:t>
      </w:r>
      <w:r w:rsidRPr="00E47A74">
        <w:rPr>
          <w:rFonts w:ascii="Arial" w:hAnsi="Arial" w:cs="Arial"/>
          <w:sz w:val="20"/>
          <w:szCs w:val="20"/>
        </w:rPr>
        <w:t xml:space="preserve">sarà cura delle medesime Amministrazioni Contraenti integrare il </w:t>
      </w:r>
      <w:proofErr w:type="gramStart"/>
      <w:r w:rsidRPr="00E47A74">
        <w:rPr>
          <w:rFonts w:ascii="Arial" w:hAnsi="Arial" w:cs="Arial"/>
          <w:sz w:val="20"/>
          <w:szCs w:val="20"/>
        </w:rPr>
        <w:t>predetto</w:t>
      </w:r>
      <w:proofErr w:type="gramEnd"/>
      <w:r w:rsidRPr="00E47A74">
        <w:rPr>
          <w:rFonts w:ascii="Arial" w:hAnsi="Arial" w:cs="Arial"/>
          <w:sz w:val="20"/>
          <w:szCs w:val="20"/>
        </w:rPr>
        <w:t xml:space="preserve"> documento</w:t>
      </w:r>
      <w:r w:rsidRPr="00E47A74">
        <w:rPr>
          <w:rFonts w:ascii="Arial" w:hAnsi="Arial" w:cs="Arial"/>
          <w:i/>
          <w:color w:val="3333FF"/>
          <w:sz w:val="20"/>
          <w:szCs w:val="20"/>
        </w:rPr>
        <w:t>:</w:t>
      </w:r>
      <w:r w:rsidRPr="00E47A74">
        <w:rPr>
          <w:rFonts w:ascii="Arial" w:hAnsi="Arial" w:cs="Arial"/>
          <w:sz w:val="20"/>
          <w:szCs w:val="20"/>
        </w:rPr>
        <w:t xml:space="preserve"> prima dell’emissione dell’Ordine di fornitura,</w:t>
      </w:r>
      <w:r w:rsidRPr="00E47A74">
        <w:rPr>
          <w:rFonts w:ascii="Arial" w:hAnsi="Arial" w:cs="Arial"/>
          <w:i/>
          <w:color w:val="3333FF"/>
          <w:sz w:val="20"/>
          <w:szCs w:val="20"/>
        </w:rPr>
        <w:t xml:space="preserve"> </w:t>
      </w:r>
      <w:r w:rsidRPr="00E47A74">
        <w:rPr>
          <w:rFonts w:ascii="Arial" w:hAnsi="Arial" w:cs="Arial"/>
          <w:sz w:val="20"/>
          <w:szCs w:val="20"/>
        </w:rPr>
        <w:t xml:space="preserve">riferendolo ai rischi specifici da interferenza presenti nei luoghi in cui verrà espletato l’appalto; l’integrazione, sottoscritta per accettazione dall’esecutore, integra gli atti contrattuali. </w:t>
      </w:r>
    </w:p>
    <w:p w14:paraId="216F06EF" w14:textId="4E3762D4" w:rsidR="00E47A74" w:rsidRPr="00E47A74" w:rsidRDefault="00E47A74" w:rsidP="00E47A74">
      <w:pPr>
        <w:pStyle w:val="CT-Testo"/>
        <w:spacing w:line="300" w:lineRule="exact"/>
        <w:rPr>
          <w:rFonts w:ascii="Arial" w:hAnsi="Arial" w:cs="Arial"/>
          <w:sz w:val="20"/>
          <w:szCs w:val="20"/>
        </w:rPr>
      </w:pPr>
      <w:r w:rsidRPr="00E47A74">
        <w:rPr>
          <w:rFonts w:ascii="Arial" w:hAnsi="Arial" w:cs="Arial"/>
          <w:sz w:val="20"/>
          <w:szCs w:val="20"/>
        </w:rPr>
        <w:t xml:space="preserve">In particolare, il presente documento, come previsto dall’art. 26, comma 3-ter del </w:t>
      </w:r>
      <w:proofErr w:type="spellStart"/>
      <w:r w:rsidRPr="00E47A74">
        <w:rPr>
          <w:rFonts w:ascii="Arial" w:hAnsi="Arial" w:cs="Arial"/>
          <w:sz w:val="20"/>
          <w:szCs w:val="20"/>
        </w:rPr>
        <w:t>D.Lgs.</w:t>
      </w:r>
      <w:proofErr w:type="spellEnd"/>
      <w:r w:rsidRPr="00E47A74">
        <w:rPr>
          <w:rFonts w:ascii="Arial" w:hAnsi="Arial" w:cs="Arial"/>
          <w:sz w:val="20"/>
          <w:szCs w:val="20"/>
        </w:rPr>
        <w:t xml:space="preserve"> n. 81/2008, reca una valutazione ricognitiva dei rischi standard relativi alla tipologia delle prestazioni oggetto della “</w:t>
      </w:r>
      <w:r w:rsidR="006C35DC" w:rsidRPr="006C35DC">
        <w:rPr>
          <w:rFonts w:ascii="Arial" w:hAnsi="Arial" w:cs="Arial"/>
          <w:i/>
          <w:sz w:val="20"/>
          <w:szCs w:val="20"/>
        </w:rPr>
        <w:t xml:space="preserve">Gara a procedura aperta per l’affidamento di un accordo quadro avente ad oggetto la fornitura, </w:t>
      </w:r>
      <w:r w:rsidR="006C35DC" w:rsidRPr="006C35DC">
        <w:rPr>
          <w:rFonts w:ascii="Arial" w:hAnsi="Arial" w:cs="Arial"/>
          <w:i/>
          <w:sz w:val="20"/>
          <w:szCs w:val="20"/>
        </w:rPr>
        <w:lastRenderedPageBreak/>
        <w:t>messa in esercizio e manutenzione di centrali telefoniche e di prodotti, e servizi connessi per le pubbliche amministrazioni</w:t>
      </w:r>
      <w:r w:rsidRPr="00E47A74">
        <w:rPr>
          <w:rFonts w:ascii="Arial" w:hAnsi="Arial" w:cs="Arial"/>
          <w:sz w:val="20"/>
          <w:szCs w:val="20"/>
        </w:rPr>
        <w:t>”, che potrebbero potenzialmente derivare dall’esecuzione dei singoli contratti.</w:t>
      </w:r>
    </w:p>
    <w:p w14:paraId="3B69D631" w14:textId="77777777" w:rsidR="00E47A74" w:rsidRPr="00E47A74" w:rsidRDefault="00E47A74" w:rsidP="00E47A74">
      <w:pPr>
        <w:pStyle w:val="CT-Testo"/>
        <w:spacing w:line="300" w:lineRule="exact"/>
        <w:rPr>
          <w:rFonts w:ascii="Arial" w:hAnsi="Arial" w:cs="Arial"/>
          <w:sz w:val="20"/>
          <w:szCs w:val="20"/>
        </w:rPr>
      </w:pPr>
      <w:r w:rsidRPr="00E47A74">
        <w:rPr>
          <w:rFonts w:ascii="Arial" w:hAnsi="Arial" w:cs="Arial"/>
          <w:sz w:val="20"/>
          <w:szCs w:val="20"/>
        </w:rPr>
        <w:t>Resta comunque onere di ciascun Fornitore elaborare, relativamente ai costi della sicurezza afferenti all’esercizio della propria attività, il documento di valutazione dei rischi e di provvedere all’attuazione delle misure di sicurezza necessarie per eliminare o ridurre al minimo i rischi specifici connessi all’attività svolta dallo stesso.</w:t>
      </w:r>
    </w:p>
    <w:p w14:paraId="664AE7B2" w14:textId="77777777" w:rsidR="00E47A74" w:rsidRPr="00E47A74" w:rsidRDefault="00E47A74" w:rsidP="00E47A74">
      <w:pPr>
        <w:pStyle w:val="CT-Titolo1"/>
        <w:numPr>
          <w:ilvl w:val="0"/>
          <w:numId w:val="4"/>
        </w:numPr>
        <w:spacing w:line="300" w:lineRule="exact"/>
        <w:rPr>
          <w:rFonts w:ascii="Arial" w:hAnsi="Arial"/>
          <w:sz w:val="20"/>
          <w:szCs w:val="20"/>
        </w:rPr>
      </w:pPr>
      <w:bookmarkStart w:id="1" w:name="_Ref500646142"/>
      <w:bookmarkStart w:id="2" w:name="_Toc507376182"/>
      <w:bookmarkStart w:id="3" w:name="_Toc507379805"/>
      <w:bookmarkStart w:id="4" w:name="_Toc507380156"/>
      <w:bookmarkStart w:id="5" w:name="_Toc31024856"/>
      <w:bookmarkStart w:id="6" w:name="_Toc31172493"/>
      <w:bookmarkStart w:id="7" w:name="_Toc31173218"/>
      <w:bookmarkStart w:id="8" w:name="_Toc213667423"/>
      <w:r w:rsidRPr="00E47A74">
        <w:rPr>
          <w:rFonts w:ascii="Arial" w:hAnsi="Arial"/>
          <w:sz w:val="20"/>
          <w:szCs w:val="20"/>
        </w:rPr>
        <w:t>DEFINIZIONI</w:t>
      </w:r>
      <w:bookmarkEnd w:id="1"/>
      <w:bookmarkEnd w:id="2"/>
      <w:bookmarkEnd w:id="3"/>
      <w:bookmarkEnd w:id="4"/>
      <w:bookmarkEnd w:id="5"/>
      <w:bookmarkEnd w:id="6"/>
      <w:bookmarkEnd w:id="7"/>
      <w:bookmarkEnd w:id="8"/>
    </w:p>
    <w:p w14:paraId="62A785F5" w14:textId="77777777" w:rsidR="00E47A74" w:rsidRPr="00E47A74" w:rsidRDefault="00E47A74" w:rsidP="00E47A74">
      <w:pPr>
        <w:pStyle w:val="CT-Testo"/>
        <w:spacing w:line="300" w:lineRule="exact"/>
        <w:rPr>
          <w:rFonts w:ascii="Arial" w:hAnsi="Arial" w:cs="Arial"/>
          <w:sz w:val="20"/>
          <w:szCs w:val="20"/>
        </w:rPr>
      </w:pPr>
      <w:r w:rsidRPr="00E47A74">
        <w:rPr>
          <w:rFonts w:ascii="Arial" w:hAnsi="Arial" w:cs="Arial"/>
          <w:sz w:val="20"/>
          <w:szCs w:val="20"/>
        </w:rPr>
        <w:t xml:space="preserve">La seguente tabella riporta i termini maggiormente utilizzati nel presente documento e le relative definizioni.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45"/>
        <w:gridCol w:w="6126"/>
      </w:tblGrid>
      <w:tr w:rsidR="00E47A74" w:rsidRPr="00E47A74" w14:paraId="31D3C27A" w14:textId="77777777" w:rsidTr="00602BD7">
        <w:trPr>
          <w:trHeight w:val="488"/>
        </w:trPr>
        <w:tc>
          <w:tcPr>
            <w:tcW w:w="1508" w:type="pct"/>
            <w:shd w:val="clear" w:color="auto" w:fill="E6E6E6"/>
            <w:vAlign w:val="center"/>
          </w:tcPr>
          <w:p w14:paraId="4FCAF03B" w14:textId="77777777" w:rsidR="00E47A74" w:rsidRPr="00E47A74" w:rsidRDefault="00E47A74" w:rsidP="00602BD7">
            <w:pPr>
              <w:pStyle w:val="testo1"/>
              <w:spacing w:line="300" w:lineRule="exact"/>
              <w:rPr>
                <w:rFonts w:ascii="Arial" w:hAnsi="Arial" w:cs="Arial"/>
                <w:b/>
                <w:sz w:val="20"/>
                <w:szCs w:val="20"/>
              </w:rPr>
            </w:pPr>
            <w:r w:rsidRPr="00E47A74">
              <w:rPr>
                <w:rFonts w:ascii="Arial" w:hAnsi="Arial" w:cs="Arial"/>
                <w:b/>
                <w:sz w:val="20"/>
                <w:szCs w:val="20"/>
              </w:rPr>
              <w:t>TERMINI</w:t>
            </w:r>
          </w:p>
        </w:tc>
        <w:tc>
          <w:tcPr>
            <w:tcW w:w="3492" w:type="pct"/>
            <w:shd w:val="clear" w:color="auto" w:fill="E6E6E6"/>
            <w:vAlign w:val="center"/>
          </w:tcPr>
          <w:p w14:paraId="376ED450" w14:textId="77777777" w:rsidR="00E47A74" w:rsidRPr="00E47A74" w:rsidRDefault="00E47A74" w:rsidP="00602BD7">
            <w:pPr>
              <w:pStyle w:val="testo1"/>
              <w:spacing w:line="300" w:lineRule="exact"/>
              <w:rPr>
                <w:rFonts w:ascii="Arial" w:hAnsi="Arial" w:cs="Arial"/>
                <w:b/>
                <w:sz w:val="20"/>
                <w:szCs w:val="20"/>
              </w:rPr>
            </w:pPr>
            <w:r w:rsidRPr="00E47A74">
              <w:rPr>
                <w:rFonts w:ascii="Arial" w:hAnsi="Arial" w:cs="Arial"/>
                <w:b/>
                <w:sz w:val="20"/>
                <w:szCs w:val="20"/>
              </w:rPr>
              <w:t>DEFINIZIONI</w:t>
            </w:r>
          </w:p>
        </w:tc>
      </w:tr>
      <w:tr w:rsidR="00E47A74" w:rsidRPr="00E47A74" w14:paraId="12EAB400" w14:textId="77777777" w:rsidTr="00602BD7">
        <w:tc>
          <w:tcPr>
            <w:tcW w:w="1508" w:type="pct"/>
          </w:tcPr>
          <w:p w14:paraId="23D88BC1" w14:textId="77777777" w:rsidR="00E47A74" w:rsidRPr="00E47A74" w:rsidRDefault="00E47A74" w:rsidP="00602BD7">
            <w:pPr>
              <w:pStyle w:val="CT-Testo"/>
              <w:spacing w:line="300" w:lineRule="exact"/>
              <w:jc w:val="left"/>
              <w:rPr>
                <w:rFonts w:ascii="Arial" w:hAnsi="Arial" w:cs="Arial"/>
                <w:sz w:val="20"/>
                <w:szCs w:val="20"/>
              </w:rPr>
            </w:pPr>
            <w:r w:rsidRPr="00E47A74">
              <w:rPr>
                <w:rFonts w:ascii="Arial" w:hAnsi="Arial" w:cs="Arial"/>
                <w:sz w:val="20"/>
                <w:szCs w:val="20"/>
              </w:rPr>
              <w:t>Amministrazioni Contraenti</w:t>
            </w:r>
          </w:p>
          <w:p w14:paraId="45761EE4" w14:textId="77777777" w:rsidR="00E47A74" w:rsidRPr="00E47A74" w:rsidRDefault="00E47A74" w:rsidP="00602BD7">
            <w:pPr>
              <w:pStyle w:val="testo1"/>
              <w:spacing w:line="300" w:lineRule="exact"/>
              <w:jc w:val="left"/>
              <w:rPr>
                <w:rFonts w:ascii="Arial" w:hAnsi="Arial" w:cs="Arial"/>
                <w:sz w:val="20"/>
                <w:szCs w:val="20"/>
              </w:rPr>
            </w:pPr>
          </w:p>
        </w:tc>
        <w:tc>
          <w:tcPr>
            <w:tcW w:w="3492" w:type="pct"/>
          </w:tcPr>
          <w:p w14:paraId="5F8BD802" w14:textId="4E3408F6" w:rsidR="00E47A74" w:rsidRPr="00E47A74" w:rsidRDefault="00E47A74" w:rsidP="00602BD7">
            <w:pPr>
              <w:pStyle w:val="CT-Testo"/>
              <w:spacing w:line="300" w:lineRule="exact"/>
              <w:rPr>
                <w:rFonts w:ascii="Arial" w:hAnsi="Arial" w:cs="Arial"/>
                <w:sz w:val="20"/>
                <w:szCs w:val="20"/>
              </w:rPr>
            </w:pPr>
            <w:r w:rsidRPr="00E47A74">
              <w:rPr>
                <w:rFonts w:ascii="Arial" w:hAnsi="Arial" w:cs="Arial"/>
                <w:sz w:val="20"/>
                <w:szCs w:val="20"/>
              </w:rPr>
              <w:t>Le Amministrazioni che utilizzano l’Accordo Quadro nel periodo della sua validità ed efficacia richiedendo i servizi oggetto del Capitolato Tecnico mediante l’emissione dell’Ordinativo di Fornitura; ovvero i soggetti presso i quali deve essere eseguito il contratto.</w:t>
            </w:r>
          </w:p>
        </w:tc>
      </w:tr>
      <w:tr w:rsidR="00E47A74" w:rsidRPr="00E47A74" w14:paraId="2D68366D" w14:textId="77777777" w:rsidTr="00602BD7">
        <w:tc>
          <w:tcPr>
            <w:tcW w:w="1508" w:type="pct"/>
          </w:tcPr>
          <w:p w14:paraId="51080D5C" w14:textId="77777777" w:rsidR="00E47A74" w:rsidRPr="00E47A74" w:rsidRDefault="00E47A74" w:rsidP="00602BD7">
            <w:pPr>
              <w:pStyle w:val="CT-Testo"/>
              <w:tabs>
                <w:tab w:val="left" w:pos="1290"/>
              </w:tabs>
              <w:spacing w:line="300" w:lineRule="exact"/>
              <w:jc w:val="left"/>
              <w:rPr>
                <w:rFonts w:ascii="Arial" w:hAnsi="Arial" w:cs="Arial"/>
                <w:sz w:val="20"/>
                <w:szCs w:val="20"/>
              </w:rPr>
            </w:pPr>
            <w:r w:rsidRPr="00E47A74">
              <w:rPr>
                <w:rFonts w:ascii="Arial" w:hAnsi="Arial" w:cs="Arial"/>
                <w:sz w:val="20"/>
                <w:szCs w:val="20"/>
              </w:rPr>
              <w:t xml:space="preserve">Fornitore </w:t>
            </w:r>
            <w:r w:rsidRPr="00E47A74">
              <w:rPr>
                <w:rFonts w:ascii="Arial" w:hAnsi="Arial" w:cs="Arial"/>
                <w:sz w:val="20"/>
                <w:szCs w:val="20"/>
              </w:rPr>
              <w:tab/>
            </w:r>
          </w:p>
        </w:tc>
        <w:tc>
          <w:tcPr>
            <w:tcW w:w="3492" w:type="pct"/>
          </w:tcPr>
          <w:p w14:paraId="3CF56674" w14:textId="61064773" w:rsidR="00E47A74" w:rsidRPr="00E47A74" w:rsidRDefault="00E47A74" w:rsidP="00602BD7">
            <w:pPr>
              <w:pStyle w:val="CT-Testo"/>
              <w:spacing w:line="300" w:lineRule="exact"/>
              <w:rPr>
                <w:rFonts w:ascii="Arial" w:hAnsi="Arial" w:cs="Arial"/>
                <w:sz w:val="20"/>
                <w:szCs w:val="20"/>
              </w:rPr>
            </w:pPr>
            <w:r w:rsidRPr="00E47A74">
              <w:rPr>
                <w:rFonts w:ascii="Arial" w:hAnsi="Arial" w:cs="Arial"/>
                <w:sz w:val="20"/>
                <w:szCs w:val="20"/>
              </w:rPr>
              <w:t>L’impresa (RTI o Consorzio) risultata aggiudicataria e che conseguentemente sottoscrive l’Accordo Quadro, obbligandosi a quanto nell</w:t>
            </w:r>
            <w:r w:rsidR="00430EA5">
              <w:rPr>
                <w:rFonts w:ascii="Arial" w:hAnsi="Arial" w:cs="Arial"/>
                <w:sz w:val="20"/>
                <w:szCs w:val="20"/>
              </w:rPr>
              <w:t>o</w:t>
            </w:r>
            <w:r w:rsidRPr="00E47A74">
              <w:rPr>
                <w:rFonts w:ascii="Arial" w:hAnsi="Arial" w:cs="Arial"/>
                <w:sz w:val="20"/>
                <w:szCs w:val="20"/>
              </w:rPr>
              <w:t xml:space="preserve"> stess</w:t>
            </w:r>
            <w:r w:rsidR="00430EA5">
              <w:rPr>
                <w:rFonts w:ascii="Arial" w:hAnsi="Arial" w:cs="Arial"/>
                <w:sz w:val="20"/>
                <w:szCs w:val="20"/>
              </w:rPr>
              <w:t>o</w:t>
            </w:r>
            <w:r w:rsidRPr="00E47A74">
              <w:rPr>
                <w:rFonts w:ascii="Arial" w:hAnsi="Arial" w:cs="Arial"/>
                <w:sz w:val="20"/>
                <w:szCs w:val="20"/>
              </w:rPr>
              <w:t xml:space="preserve"> previsto e, comunque, ad eseguire i servizi oggetto del Capitolato Tecnico.  </w:t>
            </w:r>
          </w:p>
        </w:tc>
      </w:tr>
      <w:tr w:rsidR="00E47A74" w:rsidRPr="00E47A74" w14:paraId="2B211E4F" w14:textId="77777777" w:rsidTr="00602BD7">
        <w:tc>
          <w:tcPr>
            <w:tcW w:w="1508" w:type="pct"/>
          </w:tcPr>
          <w:p w14:paraId="5BAE3FEB" w14:textId="77777777" w:rsidR="00E47A74" w:rsidRDefault="00E47A74" w:rsidP="00602BD7">
            <w:pPr>
              <w:pStyle w:val="CT-Testo"/>
              <w:spacing w:line="300" w:lineRule="exact"/>
              <w:jc w:val="left"/>
              <w:rPr>
                <w:rFonts w:ascii="Arial" w:hAnsi="Arial" w:cs="Arial"/>
                <w:sz w:val="20"/>
                <w:szCs w:val="20"/>
              </w:rPr>
            </w:pPr>
            <w:r w:rsidRPr="00E47A74">
              <w:rPr>
                <w:rFonts w:ascii="Arial" w:hAnsi="Arial" w:cs="Arial"/>
                <w:sz w:val="20"/>
                <w:szCs w:val="20"/>
              </w:rPr>
              <w:t>Datore di Lavoro</w:t>
            </w:r>
          </w:p>
          <w:p w14:paraId="3EFEF1D1" w14:textId="77777777" w:rsidR="006C35DC" w:rsidRPr="00321668" w:rsidRDefault="006C35DC" w:rsidP="00321668"/>
          <w:p w14:paraId="043D3990" w14:textId="77777777" w:rsidR="006C35DC" w:rsidRPr="00321668" w:rsidRDefault="006C35DC" w:rsidP="00321668"/>
          <w:p w14:paraId="1A6C8D46" w14:textId="77777777" w:rsidR="006C35DC" w:rsidRPr="00321668" w:rsidRDefault="006C35DC" w:rsidP="00321668"/>
          <w:p w14:paraId="7CCA3B86" w14:textId="77777777" w:rsidR="006C35DC" w:rsidRPr="00321668" w:rsidRDefault="006C35DC" w:rsidP="00321668"/>
          <w:p w14:paraId="2BD8AE68" w14:textId="77777777" w:rsidR="006C35DC" w:rsidRPr="00321668" w:rsidRDefault="006C35DC" w:rsidP="00321668"/>
          <w:p w14:paraId="60ACC2EC" w14:textId="77777777" w:rsidR="006C35DC" w:rsidRPr="00321668" w:rsidRDefault="006C35DC" w:rsidP="00321668"/>
          <w:p w14:paraId="5458E9F4" w14:textId="77777777" w:rsidR="006C35DC" w:rsidRPr="00321668" w:rsidRDefault="006C35DC" w:rsidP="00321668"/>
          <w:p w14:paraId="07D92564" w14:textId="77777777" w:rsidR="006C35DC" w:rsidRPr="00321668" w:rsidRDefault="006C35DC" w:rsidP="00321668"/>
          <w:p w14:paraId="274236A5" w14:textId="77777777" w:rsidR="006C35DC" w:rsidRPr="00321668" w:rsidRDefault="006C35DC" w:rsidP="00321668"/>
          <w:p w14:paraId="07A3782E" w14:textId="77777777" w:rsidR="006C35DC" w:rsidRPr="00321668" w:rsidRDefault="006C35DC" w:rsidP="00321668"/>
          <w:p w14:paraId="11FCB59D" w14:textId="77777777" w:rsidR="006C35DC" w:rsidRPr="00321668" w:rsidRDefault="006C35DC" w:rsidP="00321668"/>
        </w:tc>
        <w:tc>
          <w:tcPr>
            <w:tcW w:w="3492" w:type="pct"/>
          </w:tcPr>
          <w:p w14:paraId="26CFFC7D" w14:textId="48F00329" w:rsidR="00E47A74" w:rsidRPr="00E47A74" w:rsidRDefault="00E47A74" w:rsidP="00602BD7">
            <w:pPr>
              <w:pStyle w:val="CT-Testo"/>
              <w:spacing w:line="300" w:lineRule="exact"/>
              <w:rPr>
                <w:rFonts w:ascii="Arial" w:hAnsi="Arial" w:cs="Arial"/>
                <w:sz w:val="20"/>
                <w:szCs w:val="20"/>
                <w:highlight w:val="yellow"/>
              </w:rPr>
            </w:pPr>
            <w:r w:rsidRPr="00E47A74">
              <w:rPr>
                <w:rFonts w:ascii="Arial" w:hAnsi="Arial" w:cs="Arial"/>
                <w:sz w:val="20"/>
                <w:szCs w:val="20"/>
              </w:rPr>
              <w:t xml:space="preserve">Soggetto titolare del rapporto di lavoro con il Lavoratore o, comunque, soggetto che, secondo il tipo e l'assetto dell'organizzazione nel cui ambito il Lavoratore presta la propria attività, ha la responsabilità dell'organizzazione stessa o </w:t>
            </w:r>
            <w:r w:rsidR="00430EA5" w:rsidRPr="00E47A74">
              <w:rPr>
                <w:rFonts w:ascii="Arial" w:hAnsi="Arial" w:cs="Arial"/>
                <w:sz w:val="20"/>
                <w:szCs w:val="20"/>
              </w:rPr>
              <w:t>dell’unità</w:t>
            </w:r>
            <w:r w:rsidRPr="00E47A74">
              <w:rPr>
                <w:rFonts w:ascii="Arial" w:hAnsi="Arial" w:cs="Arial"/>
                <w:sz w:val="20"/>
                <w:szCs w:val="20"/>
              </w:rPr>
              <w:t xml:space="preserve"> produttiva in quanto esercita i poteri decisionali e di spesa.</w:t>
            </w:r>
            <w:r w:rsidRPr="00E47A74">
              <w:rPr>
                <w:rFonts w:ascii="Arial" w:hAnsi="Arial" w:cs="Arial"/>
                <w:sz w:val="20"/>
                <w:szCs w:val="20"/>
                <w:highlight w:val="yellow"/>
              </w:rPr>
              <w:t xml:space="preserve"> </w:t>
            </w:r>
          </w:p>
          <w:p w14:paraId="14160095" w14:textId="77777777" w:rsidR="00E47A74" w:rsidRPr="00E47A74" w:rsidRDefault="00E47A74" w:rsidP="00602BD7">
            <w:pPr>
              <w:pStyle w:val="CT-Testo"/>
              <w:spacing w:line="300" w:lineRule="exact"/>
              <w:rPr>
                <w:rFonts w:ascii="Arial" w:hAnsi="Arial" w:cs="Arial"/>
                <w:sz w:val="20"/>
                <w:szCs w:val="20"/>
              </w:rPr>
            </w:pPr>
            <w:r w:rsidRPr="00E47A74">
              <w:rPr>
                <w:rFonts w:ascii="Arial" w:hAnsi="Arial" w:cs="Arial"/>
                <w:sz w:val="20"/>
                <w:szCs w:val="20"/>
              </w:rPr>
              <w:t xml:space="preserve">Secondo la definizione di cui all’art. 2 del </w:t>
            </w:r>
            <w:proofErr w:type="spellStart"/>
            <w:r w:rsidRPr="00E47A74">
              <w:rPr>
                <w:rFonts w:ascii="Arial" w:hAnsi="Arial" w:cs="Arial"/>
                <w:sz w:val="20"/>
                <w:szCs w:val="20"/>
              </w:rPr>
              <w:t>D.Lgs.</w:t>
            </w:r>
            <w:proofErr w:type="spellEnd"/>
            <w:r w:rsidRPr="00E47A74">
              <w:rPr>
                <w:rFonts w:ascii="Arial" w:hAnsi="Arial" w:cs="Arial"/>
                <w:sz w:val="20"/>
                <w:szCs w:val="20"/>
              </w:rPr>
              <w:t xml:space="preserve"> n. 81/2008 nelle Pubbliche Amministrazioni per Datore di Lavoro si intende il dirigente al quale spettano i poteri di gestione, ovvero il funzionario non avente qualifica dirigenziale, nei soli casi in cui quest'ultimo sia preposto ad un ufficio avente autonomia gestionale, individuato dall'organo di vertice delle singole Amministrazioni tenendo conto dell'ubicazione e dell'ambito funzionale degli uffici nei quali viene svolta l'attività, e dotato di autonomi poteri decisionali e di spesa. </w:t>
            </w:r>
          </w:p>
        </w:tc>
      </w:tr>
      <w:tr w:rsidR="00E47A74" w:rsidRPr="00E47A74" w14:paraId="6BD76710" w14:textId="77777777" w:rsidTr="00602BD7">
        <w:tc>
          <w:tcPr>
            <w:tcW w:w="1508" w:type="pct"/>
          </w:tcPr>
          <w:p w14:paraId="30948FCC" w14:textId="77777777" w:rsidR="00E47A74" w:rsidRPr="00E47A74" w:rsidRDefault="00E47A74" w:rsidP="00602BD7">
            <w:pPr>
              <w:pStyle w:val="CT-Testo"/>
              <w:spacing w:line="300" w:lineRule="exact"/>
              <w:jc w:val="left"/>
              <w:rPr>
                <w:rFonts w:ascii="Arial" w:hAnsi="Arial" w:cs="Arial"/>
                <w:sz w:val="20"/>
                <w:szCs w:val="20"/>
              </w:rPr>
            </w:pPr>
            <w:r w:rsidRPr="00E47A74">
              <w:rPr>
                <w:rFonts w:ascii="Arial" w:hAnsi="Arial" w:cs="Arial"/>
                <w:sz w:val="20"/>
                <w:szCs w:val="20"/>
              </w:rPr>
              <w:lastRenderedPageBreak/>
              <w:t xml:space="preserve">DVRI standard </w:t>
            </w:r>
          </w:p>
        </w:tc>
        <w:tc>
          <w:tcPr>
            <w:tcW w:w="3492" w:type="pct"/>
          </w:tcPr>
          <w:p w14:paraId="4E5D4972" w14:textId="77777777" w:rsidR="00E47A74" w:rsidRPr="00E47A74" w:rsidRDefault="00E47A74" w:rsidP="00602BD7">
            <w:pPr>
              <w:pStyle w:val="CT-Testo"/>
              <w:spacing w:line="300" w:lineRule="exact"/>
              <w:rPr>
                <w:rFonts w:ascii="Arial" w:hAnsi="Arial" w:cs="Arial"/>
                <w:sz w:val="20"/>
                <w:szCs w:val="20"/>
              </w:rPr>
            </w:pPr>
            <w:r w:rsidRPr="00E47A74">
              <w:rPr>
                <w:rFonts w:ascii="Arial" w:hAnsi="Arial" w:cs="Arial"/>
                <w:sz w:val="20"/>
                <w:szCs w:val="20"/>
              </w:rPr>
              <w:t>Il presente documento.</w:t>
            </w:r>
          </w:p>
        </w:tc>
      </w:tr>
      <w:tr w:rsidR="00E47A74" w:rsidRPr="00E47A74" w14:paraId="5D56E4EC" w14:textId="77777777" w:rsidTr="00602BD7">
        <w:tc>
          <w:tcPr>
            <w:tcW w:w="1508" w:type="pct"/>
          </w:tcPr>
          <w:p w14:paraId="4199CA0C" w14:textId="77777777" w:rsidR="00E47A74" w:rsidRPr="00E47A74" w:rsidRDefault="00E47A74" w:rsidP="00602BD7">
            <w:pPr>
              <w:pStyle w:val="CT-Testo"/>
              <w:spacing w:line="300" w:lineRule="exact"/>
              <w:jc w:val="left"/>
              <w:rPr>
                <w:rFonts w:ascii="Arial" w:hAnsi="Arial" w:cs="Arial"/>
                <w:sz w:val="20"/>
                <w:szCs w:val="20"/>
              </w:rPr>
            </w:pPr>
            <w:r w:rsidRPr="00E47A74">
              <w:rPr>
                <w:rFonts w:ascii="Arial" w:hAnsi="Arial" w:cs="Arial"/>
                <w:sz w:val="20"/>
                <w:szCs w:val="20"/>
              </w:rPr>
              <w:t>DUVRI</w:t>
            </w:r>
          </w:p>
        </w:tc>
        <w:tc>
          <w:tcPr>
            <w:tcW w:w="3492" w:type="pct"/>
          </w:tcPr>
          <w:p w14:paraId="43E9044D" w14:textId="77777777" w:rsidR="00E47A74" w:rsidRPr="00E47A74" w:rsidRDefault="00E47A74" w:rsidP="00602BD7">
            <w:pPr>
              <w:pStyle w:val="CT-Testo"/>
              <w:spacing w:line="300" w:lineRule="exact"/>
              <w:rPr>
                <w:rFonts w:ascii="Arial" w:hAnsi="Arial" w:cs="Arial"/>
                <w:sz w:val="20"/>
                <w:szCs w:val="20"/>
              </w:rPr>
            </w:pPr>
            <w:r w:rsidRPr="00E47A74">
              <w:rPr>
                <w:rFonts w:ascii="Arial" w:hAnsi="Arial" w:cs="Arial"/>
                <w:sz w:val="20"/>
                <w:szCs w:val="20"/>
              </w:rPr>
              <w:t xml:space="preserve">Il documento unico di valutazione dei rischi da interferenze di cui all’art. 26 </w:t>
            </w:r>
            <w:proofErr w:type="spellStart"/>
            <w:r w:rsidRPr="00E47A74">
              <w:rPr>
                <w:rFonts w:ascii="Arial" w:hAnsi="Arial" w:cs="Arial"/>
                <w:sz w:val="20"/>
                <w:szCs w:val="20"/>
              </w:rPr>
              <w:t>D.Lgs.</w:t>
            </w:r>
            <w:proofErr w:type="spellEnd"/>
            <w:r w:rsidRPr="00E47A74">
              <w:rPr>
                <w:rFonts w:ascii="Arial" w:hAnsi="Arial" w:cs="Arial"/>
                <w:sz w:val="20"/>
                <w:szCs w:val="20"/>
              </w:rPr>
              <w:t xml:space="preserve"> n. 81/2008 che la singola Amministrazione Contraente è tenuta a redigere, integrando il DVRI standard predisposto dalla Consip </w:t>
            </w:r>
            <w:proofErr w:type="gramStart"/>
            <w:r w:rsidRPr="00E47A74">
              <w:rPr>
                <w:rFonts w:ascii="Arial" w:hAnsi="Arial" w:cs="Arial"/>
                <w:sz w:val="20"/>
                <w:szCs w:val="20"/>
              </w:rPr>
              <w:t>S.p.A..</w:t>
            </w:r>
            <w:proofErr w:type="gramEnd"/>
            <w:r w:rsidRPr="00E47A74">
              <w:rPr>
                <w:rFonts w:ascii="Arial" w:hAnsi="Arial" w:cs="Arial"/>
                <w:sz w:val="20"/>
                <w:szCs w:val="20"/>
              </w:rPr>
              <w:t xml:space="preserve"> </w:t>
            </w:r>
          </w:p>
        </w:tc>
      </w:tr>
      <w:tr w:rsidR="00E47A74" w:rsidRPr="00E47A74" w14:paraId="6314C625" w14:textId="77777777" w:rsidTr="00602BD7">
        <w:tc>
          <w:tcPr>
            <w:tcW w:w="1508" w:type="pct"/>
          </w:tcPr>
          <w:p w14:paraId="6999219A" w14:textId="77777777" w:rsidR="00E47A74" w:rsidRPr="00E47A74" w:rsidRDefault="00E47A74" w:rsidP="00602BD7">
            <w:pPr>
              <w:pStyle w:val="CT-Testo"/>
              <w:spacing w:line="300" w:lineRule="exact"/>
              <w:jc w:val="left"/>
              <w:rPr>
                <w:rFonts w:ascii="Arial" w:hAnsi="Arial" w:cs="Arial"/>
                <w:sz w:val="20"/>
                <w:szCs w:val="20"/>
              </w:rPr>
            </w:pPr>
            <w:r w:rsidRPr="00E47A74">
              <w:rPr>
                <w:rFonts w:ascii="Arial" w:hAnsi="Arial" w:cs="Arial"/>
                <w:sz w:val="20"/>
                <w:szCs w:val="20"/>
              </w:rPr>
              <w:t>Lavoratore</w:t>
            </w:r>
          </w:p>
        </w:tc>
        <w:tc>
          <w:tcPr>
            <w:tcW w:w="3492" w:type="pct"/>
          </w:tcPr>
          <w:p w14:paraId="32AAF20E" w14:textId="77777777" w:rsidR="00E47A74" w:rsidRPr="00E47A74" w:rsidRDefault="00E47A74" w:rsidP="00602BD7">
            <w:pPr>
              <w:pStyle w:val="CT-Testo"/>
              <w:spacing w:line="300" w:lineRule="exact"/>
              <w:rPr>
                <w:rFonts w:ascii="Arial" w:hAnsi="Arial" w:cs="Arial"/>
                <w:sz w:val="20"/>
                <w:szCs w:val="20"/>
              </w:rPr>
            </w:pPr>
            <w:r w:rsidRPr="00E47A74">
              <w:rPr>
                <w:rFonts w:ascii="Arial" w:hAnsi="Arial" w:cs="Arial"/>
                <w:sz w:val="20"/>
                <w:szCs w:val="20"/>
              </w:rPr>
              <w:t xml:space="preserve">Persona che, indipendentemente dalla tipologia contrattuale, svolge un'attività lavorativa nell'ambito dell'organizzazione di un Datore di Lavoro pubblico o privato, con o senza retribuzione, anche al solo fine di apprendere un mestiere, un'arte o una professione, esclusi gli addetti ai servizi domestici e familiari, secondo quanto stabilito dall’art. 2 del </w:t>
            </w:r>
            <w:proofErr w:type="spellStart"/>
            <w:r w:rsidRPr="00E47A74">
              <w:rPr>
                <w:rFonts w:ascii="Arial" w:hAnsi="Arial" w:cs="Arial"/>
                <w:sz w:val="20"/>
                <w:szCs w:val="20"/>
              </w:rPr>
              <w:t>D.Lgs.</w:t>
            </w:r>
            <w:proofErr w:type="spellEnd"/>
            <w:r w:rsidRPr="00E47A74">
              <w:rPr>
                <w:rFonts w:ascii="Arial" w:hAnsi="Arial" w:cs="Arial"/>
                <w:sz w:val="20"/>
                <w:szCs w:val="20"/>
              </w:rPr>
              <w:t xml:space="preserve"> n.  81/2008.</w:t>
            </w:r>
          </w:p>
        </w:tc>
      </w:tr>
    </w:tbl>
    <w:p w14:paraId="2F026916" w14:textId="77777777" w:rsidR="00E47A74" w:rsidRPr="00E47A74" w:rsidRDefault="00E47A74" w:rsidP="00E47A74">
      <w:pPr>
        <w:rPr>
          <w:rFonts w:ascii="Arial" w:hAnsi="Arial" w:cs="Arial"/>
          <w:sz w:val="20"/>
          <w:szCs w:val="20"/>
        </w:rPr>
      </w:pPr>
    </w:p>
    <w:p w14:paraId="0A863D33" w14:textId="77777777" w:rsidR="00E47A74" w:rsidRPr="00E47A74" w:rsidRDefault="00E47A74" w:rsidP="00E47A74">
      <w:pPr>
        <w:rPr>
          <w:rFonts w:ascii="Arial" w:hAnsi="Arial" w:cs="Arial"/>
          <w:sz w:val="20"/>
          <w:szCs w:val="20"/>
        </w:rPr>
      </w:pPr>
    </w:p>
    <w:p w14:paraId="5AE67696" w14:textId="77777777" w:rsidR="00E47A74" w:rsidRPr="00E47A74" w:rsidRDefault="00E47A74" w:rsidP="00E47A74">
      <w:pPr>
        <w:pStyle w:val="CT-Titolo1"/>
        <w:numPr>
          <w:ilvl w:val="0"/>
          <w:numId w:val="5"/>
        </w:numPr>
        <w:tabs>
          <w:tab w:val="clear" w:pos="1080"/>
          <w:tab w:val="num" w:pos="720"/>
        </w:tabs>
        <w:spacing w:line="300" w:lineRule="exact"/>
        <w:ind w:left="720"/>
        <w:rPr>
          <w:rFonts w:ascii="Arial" w:hAnsi="Arial"/>
          <w:sz w:val="20"/>
          <w:szCs w:val="20"/>
        </w:rPr>
      </w:pPr>
      <w:bookmarkStart w:id="9" w:name="_Toc31024857"/>
      <w:bookmarkStart w:id="10" w:name="_Toc31172494"/>
      <w:bookmarkStart w:id="11" w:name="_Toc31173219"/>
      <w:r w:rsidRPr="00E47A74">
        <w:rPr>
          <w:rFonts w:ascii="Arial" w:hAnsi="Arial"/>
          <w:caps w:val="0"/>
          <w:sz w:val="20"/>
          <w:szCs w:val="20"/>
        </w:rPr>
        <w:t xml:space="preserve"> </w:t>
      </w:r>
      <w:bookmarkStart w:id="12" w:name="_Toc213667424"/>
      <w:r w:rsidRPr="00E47A74">
        <w:rPr>
          <w:rFonts w:ascii="Arial" w:hAnsi="Arial"/>
          <w:caps w:val="0"/>
          <w:sz w:val="20"/>
          <w:szCs w:val="20"/>
        </w:rPr>
        <w:t xml:space="preserve">VALUTAZIONE RICOGNITIVA DEI </w:t>
      </w:r>
      <w:bookmarkEnd w:id="9"/>
      <w:bookmarkEnd w:id="10"/>
      <w:bookmarkEnd w:id="11"/>
      <w:r w:rsidRPr="00E47A74">
        <w:rPr>
          <w:rFonts w:ascii="Arial" w:hAnsi="Arial"/>
          <w:sz w:val="20"/>
          <w:szCs w:val="20"/>
        </w:rPr>
        <w:t>rischi standard</w:t>
      </w:r>
      <w:bookmarkEnd w:id="12"/>
    </w:p>
    <w:p w14:paraId="73F82A80" w14:textId="77777777" w:rsidR="008D37A3" w:rsidRPr="00DC4B22" w:rsidRDefault="008D37A3" w:rsidP="00DC4B22">
      <w:pPr>
        <w:pStyle w:val="CLcorpotesto"/>
        <w:rPr>
          <w:szCs w:val="20"/>
        </w:rPr>
      </w:pPr>
      <w:r w:rsidRPr="00DC4B22">
        <w:t xml:space="preserve">L’oggetto della gara e dell’Accordo Quadro, come dettagliatamente descritto al par. 2 del </w:t>
      </w:r>
      <w:r w:rsidRPr="00DC4B22">
        <w:rPr>
          <w:szCs w:val="20"/>
        </w:rPr>
        <w:t xml:space="preserve">Capitolato Tecnico speciale, consiste in: </w:t>
      </w:r>
    </w:p>
    <w:p w14:paraId="1283568E" w14:textId="77777777" w:rsidR="008D37A3" w:rsidRPr="00321668" w:rsidRDefault="008D37A3" w:rsidP="008D37A3">
      <w:pPr>
        <w:widowControl w:val="0"/>
        <w:numPr>
          <w:ilvl w:val="0"/>
          <w:numId w:val="6"/>
        </w:numPr>
        <w:tabs>
          <w:tab w:val="left" w:pos="724"/>
        </w:tabs>
        <w:autoSpaceDE w:val="0"/>
        <w:autoSpaceDN w:val="0"/>
        <w:adjustRightInd w:val="0"/>
        <w:spacing w:line="300" w:lineRule="exact"/>
        <w:ind w:right="-2"/>
        <w:jc w:val="both"/>
        <w:rPr>
          <w:rFonts w:ascii="Arial" w:hAnsi="Arial" w:cs="Arial"/>
          <w:b/>
          <w:sz w:val="20"/>
          <w:szCs w:val="20"/>
        </w:rPr>
      </w:pPr>
      <w:r w:rsidRPr="00321668">
        <w:rPr>
          <w:rFonts w:ascii="Arial" w:hAnsi="Arial" w:cs="Arial"/>
          <w:b/>
          <w:sz w:val="20"/>
          <w:szCs w:val="20"/>
        </w:rPr>
        <w:t>Fornitura di sistemi telefonici, terminali e apparati correlati</w:t>
      </w:r>
      <w:r w:rsidRPr="00321668">
        <w:rPr>
          <w:rFonts w:ascii="Arial" w:hAnsi="Arial" w:cs="Arial"/>
          <w:sz w:val="20"/>
          <w:szCs w:val="20"/>
        </w:rPr>
        <w:t xml:space="preserve">, sia nell’ambito della realizzazione di nuove centrali telefoniche private, che nell’integrazione del parco </w:t>
      </w:r>
      <w:proofErr w:type="spellStart"/>
      <w:proofErr w:type="gramStart"/>
      <w:r w:rsidRPr="00321668">
        <w:rPr>
          <w:rFonts w:ascii="Arial" w:hAnsi="Arial" w:cs="Arial"/>
          <w:sz w:val="20"/>
          <w:szCs w:val="20"/>
        </w:rPr>
        <w:t>pre</w:t>
      </w:r>
      <w:proofErr w:type="spellEnd"/>
      <w:r w:rsidRPr="00321668">
        <w:rPr>
          <w:rFonts w:ascii="Arial" w:hAnsi="Arial" w:cs="Arial"/>
          <w:sz w:val="20"/>
          <w:szCs w:val="20"/>
        </w:rPr>
        <w:t>-installato</w:t>
      </w:r>
      <w:proofErr w:type="gramEnd"/>
      <w:r w:rsidRPr="00321668">
        <w:rPr>
          <w:rFonts w:ascii="Arial" w:hAnsi="Arial" w:cs="Arial"/>
          <w:b/>
          <w:sz w:val="20"/>
          <w:szCs w:val="20"/>
        </w:rPr>
        <w:t xml:space="preserve"> </w:t>
      </w:r>
      <w:r w:rsidRPr="00321668">
        <w:rPr>
          <w:rFonts w:ascii="Arial" w:hAnsi="Arial" w:cs="Arial"/>
          <w:sz w:val="20"/>
          <w:szCs w:val="20"/>
        </w:rPr>
        <w:t>esistente;</w:t>
      </w:r>
    </w:p>
    <w:p w14:paraId="539C4859" w14:textId="77777777" w:rsidR="008D37A3" w:rsidRPr="00321668" w:rsidRDefault="008D37A3" w:rsidP="008D37A3">
      <w:pPr>
        <w:widowControl w:val="0"/>
        <w:numPr>
          <w:ilvl w:val="0"/>
          <w:numId w:val="6"/>
        </w:numPr>
        <w:tabs>
          <w:tab w:val="left" w:pos="724"/>
        </w:tabs>
        <w:autoSpaceDE w:val="0"/>
        <w:autoSpaceDN w:val="0"/>
        <w:adjustRightInd w:val="0"/>
        <w:spacing w:line="300" w:lineRule="exact"/>
        <w:ind w:right="-2"/>
        <w:jc w:val="both"/>
        <w:rPr>
          <w:rFonts w:ascii="Arial" w:hAnsi="Arial" w:cs="Arial"/>
          <w:sz w:val="20"/>
          <w:szCs w:val="20"/>
        </w:rPr>
      </w:pPr>
      <w:r w:rsidRPr="00321668">
        <w:rPr>
          <w:rFonts w:ascii="Arial" w:hAnsi="Arial" w:cs="Arial"/>
          <w:b/>
          <w:iCs/>
          <w:sz w:val="20"/>
          <w:szCs w:val="20"/>
        </w:rPr>
        <w:t>servizi</w:t>
      </w:r>
      <w:r w:rsidRPr="00321668">
        <w:rPr>
          <w:rFonts w:ascii="Arial" w:hAnsi="Arial" w:cs="Arial"/>
          <w:b/>
          <w:sz w:val="20"/>
          <w:szCs w:val="20"/>
        </w:rPr>
        <w:t xml:space="preserve"> connessi </w:t>
      </w:r>
      <w:r w:rsidRPr="00321668">
        <w:rPr>
          <w:rFonts w:ascii="Arial" w:hAnsi="Arial" w:cs="Arial"/>
          <w:b/>
          <w:iCs/>
          <w:sz w:val="20"/>
          <w:szCs w:val="20"/>
        </w:rPr>
        <w:t>inclusi</w:t>
      </w:r>
      <w:r w:rsidRPr="00321668">
        <w:rPr>
          <w:rFonts w:ascii="Arial" w:hAnsi="Arial" w:cs="Arial"/>
          <w:b/>
          <w:sz w:val="20"/>
          <w:szCs w:val="20"/>
        </w:rPr>
        <w:t xml:space="preserve"> nella fornitura</w:t>
      </w:r>
      <w:r w:rsidRPr="00321668">
        <w:rPr>
          <w:rFonts w:ascii="Arial" w:hAnsi="Arial" w:cs="Arial"/>
          <w:sz w:val="20"/>
          <w:szCs w:val="20"/>
        </w:rPr>
        <w:t>:</w:t>
      </w:r>
    </w:p>
    <w:p w14:paraId="2D90521A" w14:textId="77777777" w:rsidR="008D37A3" w:rsidRPr="00321668" w:rsidRDefault="008D37A3" w:rsidP="008D37A3">
      <w:pPr>
        <w:widowControl w:val="0"/>
        <w:numPr>
          <w:ilvl w:val="1"/>
          <w:numId w:val="7"/>
        </w:numPr>
        <w:tabs>
          <w:tab w:val="left" w:pos="724"/>
        </w:tabs>
        <w:autoSpaceDE w:val="0"/>
        <w:autoSpaceDN w:val="0"/>
        <w:adjustRightInd w:val="0"/>
        <w:spacing w:line="300" w:lineRule="exact"/>
        <w:ind w:right="-2"/>
        <w:jc w:val="both"/>
        <w:rPr>
          <w:rFonts w:ascii="Arial" w:hAnsi="Arial" w:cs="Arial"/>
          <w:sz w:val="20"/>
          <w:szCs w:val="20"/>
        </w:rPr>
      </w:pPr>
      <w:r w:rsidRPr="00321668">
        <w:rPr>
          <w:rFonts w:ascii="Arial" w:hAnsi="Arial" w:cs="Arial"/>
          <w:sz w:val="20"/>
          <w:szCs w:val="20"/>
        </w:rPr>
        <w:t>installazione, configurazione e avviamento dei sistemi;</w:t>
      </w:r>
    </w:p>
    <w:p w14:paraId="14AA8C22" w14:textId="77777777" w:rsidR="008D37A3" w:rsidRPr="00321668" w:rsidRDefault="008D37A3" w:rsidP="008D37A3">
      <w:pPr>
        <w:widowControl w:val="0"/>
        <w:numPr>
          <w:ilvl w:val="1"/>
          <w:numId w:val="7"/>
        </w:numPr>
        <w:tabs>
          <w:tab w:val="left" w:pos="724"/>
        </w:tabs>
        <w:autoSpaceDE w:val="0"/>
        <w:autoSpaceDN w:val="0"/>
        <w:adjustRightInd w:val="0"/>
        <w:spacing w:line="300" w:lineRule="exact"/>
        <w:ind w:right="-2"/>
        <w:jc w:val="both"/>
        <w:rPr>
          <w:rFonts w:ascii="Arial" w:hAnsi="Arial" w:cs="Arial"/>
          <w:sz w:val="20"/>
          <w:szCs w:val="20"/>
        </w:rPr>
      </w:pPr>
      <w:r w:rsidRPr="00321668">
        <w:rPr>
          <w:rFonts w:ascii="Arial" w:hAnsi="Arial" w:cs="Arial"/>
          <w:sz w:val="20"/>
          <w:szCs w:val="20"/>
        </w:rPr>
        <w:t>dismissione dell’esistente;</w:t>
      </w:r>
    </w:p>
    <w:p w14:paraId="6DCEC246" w14:textId="290454A3" w:rsidR="008D37A3" w:rsidRDefault="00136AAD" w:rsidP="008D37A3">
      <w:pPr>
        <w:widowControl w:val="0"/>
        <w:numPr>
          <w:ilvl w:val="1"/>
          <w:numId w:val="7"/>
        </w:numPr>
        <w:tabs>
          <w:tab w:val="left" w:pos="724"/>
        </w:tabs>
        <w:autoSpaceDE w:val="0"/>
        <w:autoSpaceDN w:val="0"/>
        <w:adjustRightInd w:val="0"/>
        <w:spacing w:line="300" w:lineRule="exact"/>
        <w:ind w:right="-2"/>
        <w:jc w:val="both"/>
        <w:rPr>
          <w:rFonts w:ascii="Arial" w:hAnsi="Arial" w:cs="Arial"/>
          <w:sz w:val="20"/>
          <w:szCs w:val="20"/>
        </w:rPr>
      </w:pPr>
      <w:r>
        <w:rPr>
          <w:rFonts w:ascii="Arial" w:hAnsi="Arial" w:cs="Arial"/>
          <w:sz w:val="20"/>
          <w:szCs w:val="20"/>
        </w:rPr>
        <w:t xml:space="preserve">servizio di </w:t>
      </w:r>
      <w:r w:rsidR="008D37A3" w:rsidRPr="00321668">
        <w:rPr>
          <w:rFonts w:ascii="Arial" w:hAnsi="Arial" w:cs="Arial"/>
          <w:sz w:val="20"/>
          <w:szCs w:val="20"/>
        </w:rPr>
        <w:t>supporto al collaudo;</w:t>
      </w:r>
    </w:p>
    <w:p w14:paraId="2191774D" w14:textId="5A8BB842" w:rsidR="00955A2C" w:rsidRPr="00321668" w:rsidRDefault="00136AAD" w:rsidP="008D37A3">
      <w:pPr>
        <w:widowControl w:val="0"/>
        <w:numPr>
          <w:ilvl w:val="1"/>
          <w:numId w:val="7"/>
        </w:numPr>
        <w:tabs>
          <w:tab w:val="left" w:pos="724"/>
        </w:tabs>
        <w:autoSpaceDE w:val="0"/>
        <w:autoSpaceDN w:val="0"/>
        <w:adjustRightInd w:val="0"/>
        <w:spacing w:line="300" w:lineRule="exact"/>
        <w:ind w:right="-2"/>
        <w:jc w:val="both"/>
        <w:rPr>
          <w:rFonts w:ascii="Arial" w:hAnsi="Arial" w:cs="Arial"/>
          <w:sz w:val="20"/>
          <w:szCs w:val="20"/>
        </w:rPr>
      </w:pPr>
      <w:r>
        <w:rPr>
          <w:rFonts w:ascii="Arial" w:hAnsi="Arial" w:cs="Arial"/>
          <w:sz w:val="20"/>
          <w:szCs w:val="20"/>
        </w:rPr>
        <w:t>servizio di avviamento dei sistemi</w:t>
      </w:r>
    </w:p>
    <w:p w14:paraId="2FFFF409" w14:textId="77777777" w:rsidR="008D37A3" w:rsidRPr="00321668" w:rsidRDefault="008D37A3" w:rsidP="008D37A3">
      <w:pPr>
        <w:widowControl w:val="0"/>
        <w:numPr>
          <w:ilvl w:val="1"/>
          <w:numId w:val="7"/>
        </w:numPr>
        <w:tabs>
          <w:tab w:val="left" w:pos="724"/>
        </w:tabs>
        <w:autoSpaceDE w:val="0"/>
        <w:autoSpaceDN w:val="0"/>
        <w:adjustRightInd w:val="0"/>
        <w:spacing w:line="300" w:lineRule="exact"/>
        <w:ind w:right="-2"/>
        <w:jc w:val="both"/>
        <w:rPr>
          <w:rFonts w:ascii="Arial" w:hAnsi="Arial" w:cs="Arial"/>
          <w:sz w:val="20"/>
          <w:szCs w:val="20"/>
        </w:rPr>
      </w:pPr>
      <w:r w:rsidRPr="00321668">
        <w:rPr>
          <w:rFonts w:ascii="Arial" w:hAnsi="Arial" w:cs="Arial"/>
          <w:sz w:val="20"/>
          <w:szCs w:val="20"/>
        </w:rPr>
        <w:t>Help Desk multicanale;</w:t>
      </w:r>
    </w:p>
    <w:p w14:paraId="0941D9CF" w14:textId="77777777" w:rsidR="008D37A3" w:rsidRPr="00321668" w:rsidRDefault="008D37A3" w:rsidP="008D37A3">
      <w:pPr>
        <w:widowControl w:val="0"/>
        <w:numPr>
          <w:ilvl w:val="0"/>
          <w:numId w:val="6"/>
        </w:numPr>
        <w:tabs>
          <w:tab w:val="left" w:pos="724"/>
        </w:tabs>
        <w:autoSpaceDE w:val="0"/>
        <w:autoSpaceDN w:val="0"/>
        <w:adjustRightInd w:val="0"/>
        <w:spacing w:line="300" w:lineRule="exact"/>
        <w:ind w:right="-2"/>
        <w:jc w:val="both"/>
        <w:rPr>
          <w:rFonts w:ascii="Arial" w:hAnsi="Arial" w:cs="Arial"/>
          <w:sz w:val="20"/>
          <w:szCs w:val="20"/>
        </w:rPr>
      </w:pPr>
      <w:r w:rsidRPr="00321668">
        <w:rPr>
          <w:rFonts w:ascii="Arial" w:hAnsi="Arial" w:cs="Arial"/>
          <w:b/>
          <w:iCs/>
          <w:sz w:val="20"/>
          <w:szCs w:val="20"/>
        </w:rPr>
        <w:t>servizi</w:t>
      </w:r>
      <w:r w:rsidRPr="00321668">
        <w:rPr>
          <w:rFonts w:ascii="Arial" w:hAnsi="Arial" w:cs="Arial"/>
          <w:b/>
          <w:sz w:val="20"/>
          <w:szCs w:val="20"/>
        </w:rPr>
        <w:t xml:space="preserve"> connessi </w:t>
      </w:r>
      <w:r w:rsidRPr="00321668">
        <w:rPr>
          <w:rFonts w:ascii="Arial" w:hAnsi="Arial" w:cs="Arial"/>
          <w:b/>
          <w:iCs/>
          <w:sz w:val="20"/>
          <w:szCs w:val="20"/>
        </w:rPr>
        <w:t>opzionali</w:t>
      </w:r>
      <w:r w:rsidRPr="00321668">
        <w:rPr>
          <w:rFonts w:ascii="Arial" w:hAnsi="Arial" w:cs="Arial"/>
          <w:sz w:val="20"/>
          <w:szCs w:val="20"/>
        </w:rPr>
        <w:t>, che è possibile acquistare da parte dell’</w:t>
      </w:r>
      <w:r w:rsidRPr="00321668">
        <w:rPr>
          <w:rFonts w:ascii="Arial" w:hAnsi="Arial" w:cs="Arial"/>
          <w:b/>
          <w:sz w:val="20"/>
          <w:szCs w:val="20"/>
        </w:rPr>
        <w:t>Amministrazione Contraente</w:t>
      </w:r>
      <w:r w:rsidRPr="00321668">
        <w:rPr>
          <w:rFonts w:ascii="Arial" w:hAnsi="Arial" w:cs="Arial"/>
          <w:i/>
          <w:sz w:val="20"/>
          <w:szCs w:val="20"/>
        </w:rPr>
        <w:t xml:space="preserve"> </w:t>
      </w:r>
      <w:r w:rsidRPr="00321668">
        <w:rPr>
          <w:rFonts w:ascii="Arial" w:hAnsi="Arial" w:cs="Arial"/>
          <w:sz w:val="20"/>
          <w:szCs w:val="20"/>
        </w:rPr>
        <w:t>contestualmente all’affidamento di una fornitura di sistemi telefonici e/o terminali e/o apparati correlati:</w:t>
      </w:r>
    </w:p>
    <w:p w14:paraId="3E4D9A30" w14:textId="77777777" w:rsidR="008D37A3" w:rsidRPr="00321668" w:rsidRDefault="008D37A3" w:rsidP="008D37A3">
      <w:pPr>
        <w:widowControl w:val="0"/>
        <w:numPr>
          <w:ilvl w:val="1"/>
          <w:numId w:val="7"/>
        </w:numPr>
        <w:tabs>
          <w:tab w:val="left" w:pos="724"/>
        </w:tabs>
        <w:autoSpaceDE w:val="0"/>
        <w:autoSpaceDN w:val="0"/>
        <w:adjustRightInd w:val="0"/>
        <w:spacing w:line="300" w:lineRule="exact"/>
        <w:ind w:right="-2"/>
        <w:jc w:val="both"/>
        <w:rPr>
          <w:rFonts w:ascii="Arial" w:hAnsi="Arial" w:cs="Arial"/>
          <w:sz w:val="20"/>
          <w:szCs w:val="20"/>
        </w:rPr>
      </w:pPr>
      <w:r w:rsidRPr="00321668">
        <w:rPr>
          <w:rFonts w:ascii="Arial" w:hAnsi="Arial" w:cs="Arial"/>
          <w:sz w:val="20"/>
          <w:szCs w:val="20"/>
        </w:rPr>
        <w:t>assistenza tecnica e manutenzione;</w:t>
      </w:r>
    </w:p>
    <w:p w14:paraId="422101EC" w14:textId="77777777" w:rsidR="008D37A3" w:rsidRPr="00321668" w:rsidRDefault="008D37A3" w:rsidP="008D37A3">
      <w:pPr>
        <w:widowControl w:val="0"/>
        <w:numPr>
          <w:ilvl w:val="1"/>
          <w:numId w:val="7"/>
        </w:numPr>
        <w:tabs>
          <w:tab w:val="left" w:pos="724"/>
        </w:tabs>
        <w:autoSpaceDE w:val="0"/>
        <w:autoSpaceDN w:val="0"/>
        <w:adjustRightInd w:val="0"/>
        <w:spacing w:line="300" w:lineRule="exact"/>
        <w:ind w:right="-2"/>
        <w:jc w:val="both"/>
        <w:rPr>
          <w:rFonts w:ascii="Arial" w:hAnsi="Arial" w:cs="Arial"/>
          <w:sz w:val="20"/>
          <w:szCs w:val="20"/>
        </w:rPr>
      </w:pPr>
      <w:r w:rsidRPr="00321668">
        <w:rPr>
          <w:rFonts w:ascii="Arial" w:hAnsi="Arial" w:cs="Arial"/>
          <w:sz w:val="20"/>
          <w:szCs w:val="20"/>
        </w:rPr>
        <w:t>telegestione dei sistemi;</w:t>
      </w:r>
    </w:p>
    <w:p w14:paraId="07539673" w14:textId="77777777" w:rsidR="008D37A3" w:rsidRPr="00321668" w:rsidRDefault="008D37A3" w:rsidP="008D37A3">
      <w:pPr>
        <w:widowControl w:val="0"/>
        <w:numPr>
          <w:ilvl w:val="1"/>
          <w:numId w:val="7"/>
        </w:numPr>
        <w:tabs>
          <w:tab w:val="left" w:pos="724"/>
        </w:tabs>
        <w:autoSpaceDE w:val="0"/>
        <w:autoSpaceDN w:val="0"/>
        <w:adjustRightInd w:val="0"/>
        <w:spacing w:line="300" w:lineRule="exact"/>
        <w:ind w:right="-2"/>
        <w:jc w:val="both"/>
        <w:rPr>
          <w:rFonts w:ascii="Arial" w:hAnsi="Arial" w:cs="Arial"/>
          <w:sz w:val="20"/>
          <w:szCs w:val="20"/>
        </w:rPr>
      </w:pPr>
      <w:r w:rsidRPr="00321668">
        <w:rPr>
          <w:rFonts w:ascii="Arial" w:hAnsi="Arial" w:cs="Arial"/>
          <w:sz w:val="20"/>
          <w:szCs w:val="20"/>
        </w:rPr>
        <w:t>intervento su chiamata;</w:t>
      </w:r>
    </w:p>
    <w:p w14:paraId="2CBF79D8" w14:textId="77777777" w:rsidR="008D37A3" w:rsidRPr="00321668" w:rsidRDefault="008D37A3" w:rsidP="008D37A3">
      <w:pPr>
        <w:widowControl w:val="0"/>
        <w:numPr>
          <w:ilvl w:val="1"/>
          <w:numId w:val="7"/>
        </w:numPr>
        <w:tabs>
          <w:tab w:val="left" w:pos="724"/>
        </w:tabs>
        <w:autoSpaceDE w:val="0"/>
        <w:autoSpaceDN w:val="0"/>
        <w:adjustRightInd w:val="0"/>
        <w:spacing w:line="300" w:lineRule="exact"/>
        <w:ind w:right="-2"/>
        <w:jc w:val="both"/>
        <w:rPr>
          <w:rFonts w:ascii="Arial" w:hAnsi="Arial" w:cs="Arial"/>
          <w:sz w:val="20"/>
          <w:szCs w:val="20"/>
        </w:rPr>
      </w:pPr>
      <w:r w:rsidRPr="00321668">
        <w:rPr>
          <w:rFonts w:ascii="Arial" w:hAnsi="Arial" w:cs="Arial"/>
          <w:sz w:val="20"/>
          <w:szCs w:val="20"/>
        </w:rPr>
        <w:t>presidio;</w:t>
      </w:r>
    </w:p>
    <w:p w14:paraId="48B2128F" w14:textId="77777777" w:rsidR="008D37A3" w:rsidRPr="00321668" w:rsidRDefault="008D37A3" w:rsidP="008D37A3">
      <w:pPr>
        <w:widowControl w:val="0"/>
        <w:numPr>
          <w:ilvl w:val="1"/>
          <w:numId w:val="7"/>
        </w:numPr>
        <w:tabs>
          <w:tab w:val="left" w:pos="724"/>
        </w:tabs>
        <w:autoSpaceDE w:val="0"/>
        <w:autoSpaceDN w:val="0"/>
        <w:adjustRightInd w:val="0"/>
        <w:spacing w:line="300" w:lineRule="exact"/>
        <w:ind w:right="-2"/>
        <w:jc w:val="both"/>
        <w:rPr>
          <w:rFonts w:ascii="Arial" w:hAnsi="Arial" w:cs="Arial"/>
          <w:sz w:val="20"/>
          <w:szCs w:val="20"/>
        </w:rPr>
      </w:pPr>
      <w:r w:rsidRPr="00321668">
        <w:rPr>
          <w:rFonts w:ascii="Arial" w:hAnsi="Arial" w:cs="Arial"/>
          <w:sz w:val="20"/>
          <w:szCs w:val="20"/>
        </w:rPr>
        <w:t>addestramento;</w:t>
      </w:r>
    </w:p>
    <w:p w14:paraId="727ECF8A" w14:textId="7EBD08E9" w:rsidR="008D37A3" w:rsidRDefault="008D37A3" w:rsidP="008D37A3">
      <w:pPr>
        <w:widowControl w:val="0"/>
        <w:numPr>
          <w:ilvl w:val="1"/>
          <w:numId w:val="7"/>
        </w:numPr>
        <w:tabs>
          <w:tab w:val="left" w:pos="724"/>
        </w:tabs>
        <w:autoSpaceDE w:val="0"/>
        <w:autoSpaceDN w:val="0"/>
        <w:adjustRightInd w:val="0"/>
        <w:spacing w:line="300" w:lineRule="exact"/>
        <w:ind w:right="-2"/>
        <w:jc w:val="both"/>
        <w:rPr>
          <w:rFonts w:ascii="Arial" w:hAnsi="Arial" w:cs="Arial"/>
          <w:sz w:val="20"/>
          <w:szCs w:val="20"/>
        </w:rPr>
      </w:pPr>
      <w:r w:rsidRPr="00321668">
        <w:rPr>
          <w:rFonts w:ascii="Arial" w:hAnsi="Arial" w:cs="Arial"/>
          <w:sz w:val="20"/>
          <w:szCs w:val="20"/>
        </w:rPr>
        <w:t>supporto sistemistico</w:t>
      </w:r>
      <w:r w:rsidR="00222B92">
        <w:rPr>
          <w:rFonts w:ascii="Arial" w:hAnsi="Arial" w:cs="Arial"/>
          <w:sz w:val="20"/>
          <w:szCs w:val="20"/>
        </w:rPr>
        <w:t>;</w:t>
      </w:r>
    </w:p>
    <w:p w14:paraId="6C642082" w14:textId="2D3A6195" w:rsidR="00222B92" w:rsidRPr="00321668" w:rsidRDefault="00222B92" w:rsidP="008D37A3">
      <w:pPr>
        <w:widowControl w:val="0"/>
        <w:numPr>
          <w:ilvl w:val="1"/>
          <w:numId w:val="7"/>
        </w:numPr>
        <w:tabs>
          <w:tab w:val="left" w:pos="724"/>
        </w:tabs>
        <w:autoSpaceDE w:val="0"/>
        <w:autoSpaceDN w:val="0"/>
        <w:adjustRightInd w:val="0"/>
        <w:spacing w:line="300" w:lineRule="exact"/>
        <w:ind w:right="-2"/>
        <w:jc w:val="both"/>
        <w:rPr>
          <w:rFonts w:ascii="Arial" w:hAnsi="Arial" w:cs="Arial"/>
          <w:sz w:val="20"/>
          <w:szCs w:val="20"/>
        </w:rPr>
      </w:pPr>
      <w:r>
        <w:rPr>
          <w:rFonts w:ascii="Arial" w:hAnsi="Arial" w:cs="Arial"/>
          <w:sz w:val="20"/>
          <w:szCs w:val="20"/>
        </w:rPr>
        <w:lastRenderedPageBreak/>
        <w:t xml:space="preserve">supporto specialistico </w:t>
      </w:r>
      <w:proofErr w:type="spellStart"/>
      <w:r>
        <w:rPr>
          <w:rFonts w:ascii="Arial" w:hAnsi="Arial" w:cs="Arial"/>
          <w:sz w:val="20"/>
          <w:szCs w:val="20"/>
        </w:rPr>
        <w:t>CCaaS</w:t>
      </w:r>
      <w:proofErr w:type="spellEnd"/>
      <w:r>
        <w:rPr>
          <w:rFonts w:ascii="Arial" w:hAnsi="Arial" w:cs="Arial"/>
          <w:sz w:val="20"/>
          <w:szCs w:val="20"/>
        </w:rPr>
        <w:t>.</w:t>
      </w:r>
    </w:p>
    <w:p w14:paraId="5AC06F82" w14:textId="77777777" w:rsidR="008D37A3" w:rsidRDefault="008D37A3" w:rsidP="00E47A74">
      <w:pPr>
        <w:pStyle w:val="CT-Testo"/>
        <w:spacing w:line="300" w:lineRule="exact"/>
        <w:rPr>
          <w:rFonts w:ascii="Arial" w:hAnsi="Arial" w:cs="Arial"/>
          <w:sz w:val="20"/>
          <w:szCs w:val="20"/>
        </w:rPr>
      </w:pPr>
    </w:p>
    <w:p w14:paraId="469114DB" w14:textId="6E8761D1" w:rsidR="00E47A74" w:rsidRPr="00E47A74" w:rsidRDefault="00E47A74" w:rsidP="00E47A74">
      <w:pPr>
        <w:pStyle w:val="CT-Testo"/>
        <w:spacing w:line="300" w:lineRule="exact"/>
        <w:rPr>
          <w:rFonts w:ascii="Arial" w:hAnsi="Arial" w:cs="Arial"/>
          <w:sz w:val="20"/>
          <w:szCs w:val="20"/>
        </w:rPr>
      </w:pPr>
      <w:r w:rsidRPr="00E47A74">
        <w:rPr>
          <w:rFonts w:ascii="Arial" w:hAnsi="Arial" w:cs="Arial"/>
          <w:sz w:val="20"/>
          <w:szCs w:val="20"/>
        </w:rPr>
        <w:t>Sono di seguito indicate le principali interferenze che possono ragionevolmente prevedersi nell’esecuzione delle attività oggetto del presente appalto. Tali interferenze potrebbero generare dei rischi e quindi richiedere misure di sicurezza atte ad eliminarli o quantomeno a ridurli.</w:t>
      </w:r>
    </w:p>
    <w:p w14:paraId="46D9FC6F" w14:textId="3A2839F5" w:rsidR="00E47A74" w:rsidRPr="00E47A74" w:rsidRDefault="00E47A74" w:rsidP="00E47A74">
      <w:pPr>
        <w:pStyle w:val="CT-Testo"/>
        <w:spacing w:line="300" w:lineRule="exact"/>
        <w:rPr>
          <w:rFonts w:ascii="Arial" w:hAnsi="Arial" w:cs="Arial"/>
          <w:sz w:val="20"/>
          <w:szCs w:val="20"/>
        </w:rPr>
      </w:pPr>
      <w:r w:rsidRPr="00E47A74">
        <w:rPr>
          <w:rFonts w:ascii="Arial" w:hAnsi="Arial" w:cs="Arial"/>
          <w:sz w:val="20"/>
          <w:szCs w:val="20"/>
          <w:u w:val="single"/>
        </w:rPr>
        <w:t>Oltre ai rischi immessi dalle lavorazioni stesse del Fornitore</w:t>
      </w:r>
      <w:r w:rsidRPr="00E47A74">
        <w:rPr>
          <w:rFonts w:ascii="Arial" w:hAnsi="Arial" w:cs="Arial"/>
          <w:sz w:val="20"/>
          <w:szCs w:val="20"/>
        </w:rPr>
        <w:t xml:space="preserve">, potrebbero verificarsi rischi derivanti </w:t>
      </w:r>
      <w:proofErr w:type="gramStart"/>
      <w:r w:rsidRPr="00E47A74">
        <w:rPr>
          <w:rFonts w:ascii="Arial" w:hAnsi="Arial" w:cs="Arial"/>
          <w:sz w:val="20"/>
          <w:szCs w:val="20"/>
        </w:rPr>
        <w:t>da :</w:t>
      </w:r>
      <w:proofErr w:type="gramEnd"/>
      <w:r w:rsidRPr="00E47A74">
        <w:rPr>
          <w:rFonts w:ascii="Arial" w:hAnsi="Arial" w:cs="Arial"/>
          <w:sz w:val="20"/>
          <w:szCs w:val="20"/>
        </w:rPr>
        <w:t xml:space="preserve"> </w:t>
      </w:r>
    </w:p>
    <w:p w14:paraId="33B6173A" w14:textId="77777777" w:rsidR="00E47A74" w:rsidRPr="00E47A74" w:rsidRDefault="00E47A74" w:rsidP="00E47A74">
      <w:pPr>
        <w:numPr>
          <w:ilvl w:val="0"/>
          <w:numId w:val="3"/>
        </w:numPr>
        <w:spacing w:line="300" w:lineRule="exact"/>
        <w:ind w:left="714" w:hanging="357"/>
        <w:jc w:val="both"/>
        <w:rPr>
          <w:rFonts w:ascii="Arial" w:hAnsi="Arial" w:cs="Arial"/>
          <w:sz w:val="20"/>
          <w:szCs w:val="20"/>
        </w:rPr>
      </w:pPr>
      <w:r w:rsidRPr="00E47A74">
        <w:rPr>
          <w:rFonts w:ascii="Arial" w:hAnsi="Arial" w:cs="Arial"/>
          <w:sz w:val="20"/>
          <w:szCs w:val="20"/>
        </w:rPr>
        <w:t xml:space="preserve">esecuzione del servizio oggetto d’appalto durante l’orario di lavoro del personale delle Amministrazioni contraenti e/o durante la presenza di utenti; </w:t>
      </w:r>
    </w:p>
    <w:p w14:paraId="6BA5CAEF" w14:textId="77777777" w:rsidR="00E47A74" w:rsidRPr="00E47A74" w:rsidRDefault="00E47A74" w:rsidP="00E47A74">
      <w:pPr>
        <w:numPr>
          <w:ilvl w:val="0"/>
          <w:numId w:val="3"/>
        </w:numPr>
        <w:spacing w:line="300" w:lineRule="exact"/>
        <w:ind w:left="714" w:hanging="357"/>
        <w:jc w:val="both"/>
        <w:rPr>
          <w:rFonts w:ascii="Arial" w:hAnsi="Arial" w:cs="Arial"/>
          <w:sz w:val="20"/>
          <w:szCs w:val="20"/>
        </w:rPr>
      </w:pPr>
      <w:r w:rsidRPr="00E47A74">
        <w:rPr>
          <w:rFonts w:ascii="Arial" w:hAnsi="Arial" w:cs="Arial"/>
          <w:sz w:val="20"/>
          <w:szCs w:val="20"/>
        </w:rPr>
        <w:t xml:space="preserve">compresenza di utenti delle Amministrazioni contraenti; </w:t>
      </w:r>
    </w:p>
    <w:p w14:paraId="52671BDF" w14:textId="77777777" w:rsidR="00E47A74" w:rsidRPr="00E47A74" w:rsidRDefault="00E47A74" w:rsidP="00E47A74">
      <w:pPr>
        <w:numPr>
          <w:ilvl w:val="0"/>
          <w:numId w:val="3"/>
        </w:numPr>
        <w:spacing w:line="300" w:lineRule="exact"/>
        <w:ind w:left="714" w:hanging="357"/>
        <w:jc w:val="both"/>
        <w:rPr>
          <w:rFonts w:ascii="Arial" w:hAnsi="Arial" w:cs="Arial"/>
          <w:sz w:val="20"/>
          <w:szCs w:val="20"/>
        </w:rPr>
      </w:pPr>
      <w:r w:rsidRPr="00E47A74">
        <w:rPr>
          <w:rFonts w:ascii="Arial" w:hAnsi="Arial" w:cs="Arial"/>
          <w:sz w:val="20"/>
          <w:szCs w:val="20"/>
        </w:rPr>
        <w:t xml:space="preserve">compresenza di lavoratori di altre ditte; </w:t>
      </w:r>
    </w:p>
    <w:p w14:paraId="58A52D53" w14:textId="77777777" w:rsidR="00E47A74" w:rsidRPr="00E47A74" w:rsidRDefault="00E47A74" w:rsidP="00E47A74">
      <w:pPr>
        <w:numPr>
          <w:ilvl w:val="0"/>
          <w:numId w:val="3"/>
        </w:numPr>
        <w:spacing w:line="300" w:lineRule="exact"/>
        <w:ind w:left="714" w:hanging="357"/>
        <w:jc w:val="both"/>
        <w:rPr>
          <w:rFonts w:ascii="Arial" w:hAnsi="Arial" w:cs="Arial"/>
          <w:sz w:val="20"/>
          <w:szCs w:val="20"/>
        </w:rPr>
      </w:pPr>
      <w:r w:rsidRPr="00E47A74">
        <w:rPr>
          <w:rFonts w:ascii="Arial" w:hAnsi="Arial" w:cs="Arial"/>
          <w:sz w:val="20"/>
          <w:szCs w:val="20"/>
        </w:rPr>
        <w:t xml:space="preserve">movimento/transito di mezzi; </w:t>
      </w:r>
    </w:p>
    <w:p w14:paraId="53C8B7E5" w14:textId="77777777" w:rsidR="00E47A74" w:rsidRPr="00E47A74" w:rsidRDefault="00E47A74" w:rsidP="00E47A74">
      <w:pPr>
        <w:numPr>
          <w:ilvl w:val="0"/>
          <w:numId w:val="3"/>
        </w:numPr>
        <w:spacing w:line="300" w:lineRule="exact"/>
        <w:ind w:left="714" w:hanging="357"/>
        <w:jc w:val="both"/>
        <w:rPr>
          <w:rFonts w:ascii="Arial" w:hAnsi="Arial" w:cs="Arial"/>
          <w:sz w:val="20"/>
          <w:szCs w:val="20"/>
        </w:rPr>
      </w:pPr>
      <w:r w:rsidRPr="00E47A74">
        <w:rPr>
          <w:rFonts w:ascii="Arial" w:hAnsi="Arial" w:cs="Arial"/>
          <w:sz w:val="20"/>
          <w:szCs w:val="20"/>
        </w:rPr>
        <w:t xml:space="preserve">rischio scivolamenti (pavimenti, scale, rampe, </w:t>
      </w:r>
      <w:proofErr w:type="spellStart"/>
      <w:proofErr w:type="gramStart"/>
      <w:r w:rsidRPr="00E47A74">
        <w:rPr>
          <w:rFonts w:ascii="Arial" w:hAnsi="Arial" w:cs="Arial"/>
          <w:sz w:val="20"/>
          <w:szCs w:val="20"/>
        </w:rPr>
        <w:t>ecc</w:t>
      </w:r>
      <w:proofErr w:type="spellEnd"/>
      <w:r w:rsidRPr="00E47A74">
        <w:rPr>
          <w:rFonts w:ascii="Arial" w:hAnsi="Arial" w:cs="Arial"/>
          <w:sz w:val="20"/>
          <w:szCs w:val="20"/>
        </w:rPr>
        <w:t>….</w:t>
      </w:r>
      <w:proofErr w:type="gramEnd"/>
      <w:r w:rsidRPr="00E47A74">
        <w:rPr>
          <w:rFonts w:ascii="Arial" w:hAnsi="Arial" w:cs="Arial"/>
          <w:sz w:val="20"/>
          <w:szCs w:val="20"/>
        </w:rPr>
        <w:t xml:space="preserve">); </w:t>
      </w:r>
    </w:p>
    <w:p w14:paraId="5643B7DD" w14:textId="77777777" w:rsidR="00E47A74" w:rsidRPr="00E47A74" w:rsidRDefault="00E47A74" w:rsidP="00E47A74">
      <w:pPr>
        <w:numPr>
          <w:ilvl w:val="0"/>
          <w:numId w:val="3"/>
        </w:numPr>
        <w:spacing w:line="300" w:lineRule="exact"/>
        <w:ind w:left="714" w:hanging="357"/>
        <w:jc w:val="both"/>
        <w:rPr>
          <w:rFonts w:ascii="Arial" w:hAnsi="Arial" w:cs="Arial"/>
          <w:sz w:val="20"/>
          <w:szCs w:val="20"/>
        </w:rPr>
      </w:pPr>
      <w:r w:rsidRPr="00E47A74">
        <w:rPr>
          <w:rFonts w:ascii="Arial" w:hAnsi="Arial" w:cs="Arial"/>
          <w:sz w:val="20"/>
          <w:szCs w:val="20"/>
        </w:rPr>
        <w:t xml:space="preserve">interruzioni di fornitura di energia elettrica, acqua, gas, linea telefonica, rete dati; </w:t>
      </w:r>
    </w:p>
    <w:p w14:paraId="7EF173CC" w14:textId="77777777" w:rsidR="00E47A74" w:rsidRPr="00E47A74" w:rsidRDefault="00E47A74" w:rsidP="00E47A74">
      <w:pPr>
        <w:numPr>
          <w:ilvl w:val="0"/>
          <w:numId w:val="3"/>
        </w:numPr>
        <w:spacing w:line="300" w:lineRule="exact"/>
        <w:ind w:left="714" w:hanging="357"/>
        <w:jc w:val="both"/>
        <w:rPr>
          <w:rFonts w:ascii="Arial" w:hAnsi="Arial" w:cs="Arial"/>
          <w:sz w:val="20"/>
          <w:szCs w:val="20"/>
        </w:rPr>
      </w:pPr>
      <w:r w:rsidRPr="00E47A74">
        <w:rPr>
          <w:rFonts w:ascii="Arial" w:hAnsi="Arial" w:cs="Arial"/>
          <w:sz w:val="20"/>
          <w:szCs w:val="20"/>
        </w:rPr>
        <w:t xml:space="preserve">temporanea disattivazione di sistemi antincendio; </w:t>
      </w:r>
    </w:p>
    <w:p w14:paraId="0FF44323" w14:textId="77777777" w:rsidR="00E47A74" w:rsidRPr="00E47A74" w:rsidRDefault="00E47A74" w:rsidP="00E47A74">
      <w:pPr>
        <w:numPr>
          <w:ilvl w:val="0"/>
          <w:numId w:val="3"/>
        </w:numPr>
        <w:spacing w:line="300" w:lineRule="exact"/>
        <w:ind w:left="714" w:hanging="357"/>
        <w:jc w:val="both"/>
        <w:rPr>
          <w:rFonts w:ascii="Arial" w:hAnsi="Arial" w:cs="Arial"/>
          <w:sz w:val="20"/>
          <w:szCs w:val="20"/>
        </w:rPr>
      </w:pPr>
      <w:r w:rsidRPr="00E47A74">
        <w:rPr>
          <w:rFonts w:ascii="Arial" w:hAnsi="Arial" w:cs="Arial"/>
          <w:sz w:val="20"/>
          <w:szCs w:val="20"/>
        </w:rPr>
        <w:t xml:space="preserve">temporanea interruzione servizi di riscaldamento/raffrescamento; </w:t>
      </w:r>
    </w:p>
    <w:p w14:paraId="28C04A17" w14:textId="77777777" w:rsidR="00E47A74" w:rsidRPr="00E47A74" w:rsidRDefault="00E47A74" w:rsidP="00E47A74">
      <w:pPr>
        <w:numPr>
          <w:ilvl w:val="0"/>
          <w:numId w:val="3"/>
        </w:numPr>
        <w:spacing w:line="300" w:lineRule="exact"/>
        <w:ind w:left="714" w:hanging="357"/>
        <w:jc w:val="both"/>
        <w:rPr>
          <w:rFonts w:ascii="Arial" w:hAnsi="Arial" w:cs="Arial"/>
          <w:sz w:val="20"/>
          <w:szCs w:val="20"/>
        </w:rPr>
      </w:pPr>
      <w:r w:rsidRPr="00E47A74">
        <w:rPr>
          <w:rFonts w:ascii="Arial" w:hAnsi="Arial" w:cs="Arial"/>
          <w:sz w:val="20"/>
          <w:szCs w:val="20"/>
        </w:rPr>
        <w:t xml:space="preserve">probabili interventi sugli impianti; </w:t>
      </w:r>
    </w:p>
    <w:p w14:paraId="73E72CEB" w14:textId="77777777" w:rsidR="00E47A74" w:rsidRPr="00E47A74" w:rsidRDefault="00E47A74" w:rsidP="00E47A74">
      <w:pPr>
        <w:numPr>
          <w:ilvl w:val="0"/>
          <w:numId w:val="3"/>
        </w:numPr>
        <w:spacing w:line="300" w:lineRule="exact"/>
        <w:ind w:left="714" w:hanging="357"/>
        <w:jc w:val="both"/>
        <w:rPr>
          <w:rFonts w:ascii="Arial" w:hAnsi="Arial" w:cs="Arial"/>
          <w:sz w:val="20"/>
          <w:szCs w:val="20"/>
        </w:rPr>
      </w:pPr>
      <w:r w:rsidRPr="00E47A74">
        <w:rPr>
          <w:rFonts w:ascii="Arial" w:hAnsi="Arial" w:cs="Arial"/>
          <w:sz w:val="20"/>
          <w:szCs w:val="20"/>
        </w:rPr>
        <w:t xml:space="preserve">probabili interventi di opere murarie; </w:t>
      </w:r>
    </w:p>
    <w:p w14:paraId="06B3280A" w14:textId="77777777" w:rsidR="00E47A74" w:rsidRPr="00E47A74" w:rsidRDefault="00E47A74" w:rsidP="00E47A74">
      <w:pPr>
        <w:numPr>
          <w:ilvl w:val="0"/>
          <w:numId w:val="3"/>
        </w:numPr>
        <w:spacing w:line="300" w:lineRule="exact"/>
        <w:ind w:left="714" w:hanging="357"/>
        <w:jc w:val="both"/>
        <w:rPr>
          <w:rFonts w:ascii="Arial" w:hAnsi="Arial" w:cs="Arial"/>
          <w:sz w:val="20"/>
          <w:szCs w:val="20"/>
        </w:rPr>
      </w:pPr>
      <w:r w:rsidRPr="00E47A74">
        <w:rPr>
          <w:rFonts w:ascii="Arial" w:hAnsi="Arial" w:cs="Arial"/>
          <w:sz w:val="20"/>
          <w:szCs w:val="20"/>
        </w:rPr>
        <w:t xml:space="preserve">probabile utilizzo di attrezzature e macchinari propri delle Amministrazioni contraenti; </w:t>
      </w:r>
    </w:p>
    <w:p w14:paraId="2213B411" w14:textId="77777777" w:rsidR="00E47A74" w:rsidRPr="00E47A74" w:rsidRDefault="00E47A74" w:rsidP="00E47A74">
      <w:pPr>
        <w:numPr>
          <w:ilvl w:val="0"/>
          <w:numId w:val="3"/>
        </w:numPr>
        <w:spacing w:line="300" w:lineRule="exact"/>
        <w:ind w:left="714" w:hanging="357"/>
        <w:jc w:val="both"/>
        <w:rPr>
          <w:rFonts w:ascii="Arial" w:hAnsi="Arial" w:cs="Arial"/>
          <w:sz w:val="20"/>
          <w:szCs w:val="20"/>
        </w:rPr>
      </w:pPr>
      <w:r w:rsidRPr="00E47A74">
        <w:rPr>
          <w:rFonts w:ascii="Arial" w:hAnsi="Arial" w:cs="Arial"/>
          <w:sz w:val="20"/>
          <w:szCs w:val="20"/>
        </w:rPr>
        <w:t xml:space="preserve">probabile movimentazione manuale di carichi; </w:t>
      </w:r>
    </w:p>
    <w:p w14:paraId="68EFBF00" w14:textId="77777777" w:rsidR="00E47A74" w:rsidRPr="00E47A74" w:rsidRDefault="00E47A74" w:rsidP="00E47A74">
      <w:pPr>
        <w:numPr>
          <w:ilvl w:val="0"/>
          <w:numId w:val="3"/>
        </w:numPr>
        <w:spacing w:line="300" w:lineRule="exact"/>
        <w:ind w:left="714" w:hanging="357"/>
        <w:jc w:val="both"/>
        <w:rPr>
          <w:rFonts w:ascii="Arial" w:hAnsi="Arial" w:cs="Arial"/>
          <w:sz w:val="20"/>
          <w:szCs w:val="20"/>
        </w:rPr>
      </w:pPr>
      <w:r w:rsidRPr="00E47A74">
        <w:rPr>
          <w:rFonts w:ascii="Arial" w:hAnsi="Arial" w:cs="Arial"/>
          <w:sz w:val="20"/>
          <w:szCs w:val="20"/>
        </w:rPr>
        <w:t xml:space="preserve">probabile movimentazione di carichi con ausilio di macchinari. </w:t>
      </w:r>
    </w:p>
    <w:p w14:paraId="507F4023" w14:textId="77777777" w:rsidR="00E47A74" w:rsidRPr="00E47A74" w:rsidRDefault="00E47A74" w:rsidP="00E47A74">
      <w:pPr>
        <w:pStyle w:val="CT-Testo"/>
        <w:spacing w:line="300" w:lineRule="exact"/>
        <w:rPr>
          <w:rFonts w:ascii="Arial" w:hAnsi="Arial" w:cs="Arial"/>
          <w:sz w:val="20"/>
          <w:szCs w:val="20"/>
        </w:rPr>
      </w:pPr>
    </w:p>
    <w:p w14:paraId="3CCC5016" w14:textId="73B3B9F6" w:rsidR="00E47A74" w:rsidRPr="00E47A74" w:rsidRDefault="00E47A74" w:rsidP="00E47A74">
      <w:pPr>
        <w:pStyle w:val="CT-Testo"/>
        <w:spacing w:line="300" w:lineRule="exact"/>
        <w:rPr>
          <w:rFonts w:ascii="Arial" w:hAnsi="Arial" w:cs="Arial"/>
          <w:sz w:val="20"/>
          <w:szCs w:val="20"/>
        </w:rPr>
      </w:pPr>
      <w:r w:rsidRPr="00E47A74">
        <w:rPr>
          <w:rFonts w:ascii="Arial" w:hAnsi="Arial" w:cs="Arial"/>
          <w:sz w:val="20"/>
          <w:szCs w:val="20"/>
        </w:rPr>
        <w:t xml:space="preserve">Si precisa che il presente documento dovrà essere integrato dalla singola Amministrazione Contraente, prima dell’emissione dell’Ordinativo di fornitura </w:t>
      </w:r>
      <w:proofErr w:type="gramStart"/>
      <w:r w:rsidRPr="00E47A74">
        <w:rPr>
          <w:rFonts w:ascii="Arial" w:hAnsi="Arial" w:cs="Arial"/>
          <w:sz w:val="20"/>
          <w:szCs w:val="20"/>
        </w:rPr>
        <w:t>e  con</w:t>
      </w:r>
      <w:proofErr w:type="gramEnd"/>
      <w:r w:rsidRPr="00E47A74">
        <w:rPr>
          <w:rFonts w:ascii="Arial" w:hAnsi="Arial" w:cs="Arial"/>
          <w:sz w:val="20"/>
          <w:szCs w:val="20"/>
        </w:rPr>
        <w:t xml:space="preserve"> i rischi specifici da interferenza presenti nei luoghi in cui verrà espletato l’appalto, individuando le misure atte ad eliminare, o quantomeno ridurre, tali rischi ed indicando i relativi costi; l’integrazione, sottoscritta per accettazione dal Fornitore, integra gli atti contrattuali.</w:t>
      </w:r>
    </w:p>
    <w:p w14:paraId="485C635C" w14:textId="05293FE0" w:rsidR="00E47A74" w:rsidRPr="00E47A74" w:rsidRDefault="00E47A74" w:rsidP="00E47A74">
      <w:pPr>
        <w:pStyle w:val="StiletitoloTrebuchetMS14ptNonCorsivoMaiuscolettoGius"/>
        <w:rPr>
          <w:rFonts w:ascii="Arial" w:hAnsi="Arial" w:cs="Arial"/>
          <w:b w:val="0"/>
          <w:bCs w:val="0"/>
          <w:caps/>
          <w:smallCaps w:val="0"/>
          <w:sz w:val="20"/>
        </w:rPr>
      </w:pPr>
    </w:p>
    <w:sectPr w:rsidR="00E47A74" w:rsidRPr="00E47A74" w:rsidSect="00AA0AE1">
      <w:headerReference w:type="default" r:id="rId13"/>
      <w:footerReference w:type="default" r:id="rId14"/>
      <w:headerReference w:type="first" r:id="rId15"/>
      <w:footerReference w:type="first" r:id="rId16"/>
      <w:pgSz w:w="11900" w:h="16840"/>
      <w:pgMar w:top="3119" w:right="851" w:bottom="2268" w:left="2268" w:header="226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B4D9D3" w14:textId="77777777" w:rsidR="00A62B0D" w:rsidRDefault="00A62B0D" w:rsidP="00620AD5">
      <w:r>
        <w:separator/>
      </w:r>
    </w:p>
  </w:endnote>
  <w:endnote w:type="continuationSeparator" w:id="0">
    <w:p w14:paraId="23B7BC2C" w14:textId="77777777" w:rsidR="00A62B0D" w:rsidRDefault="00A62B0D" w:rsidP="00620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F507FA" w14:textId="77777777" w:rsidR="006B0071" w:rsidRPr="006B0071" w:rsidRDefault="006B0071" w:rsidP="006B0071">
    <w:pPr>
      <w:pStyle w:val="Pidipagina"/>
      <w:rPr>
        <w:ins w:id="14" w:author="Filippone Giovanna" w:date="2025-11-12T09:54:00Z"/>
        <w:rFonts w:ascii="Arial" w:hAnsi="Arial" w:cs="Arial"/>
        <w:sz w:val="16"/>
        <w:szCs w:val="16"/>
        <w:rPrChange w:id="15" w:author="Filippone Giovanna" w:date="2025-11-12T09:54:00Z" w16du:dateUtc="2025-11-12T08:54:00Z">
          <w:rPr>
            <w:ins w:id="16" w:author="Filippone Giovanna" w:date="2025-11-12T09:54:00Z"/>
            <w:rFonts w:ascii="Arial" w:hAnsi="Arial" w:cs="Arial"/>
            <w:sz w:val="20"/>
            <w:szCs w:val="20"/>
          </w:rPr>
        </w:rPrChange>
      </w:rPr>
    </w:pPr>
    <w:ins w:id="17" w:author="Filippone Giovanna" w:date="2025-11-12T09:54:00Z">
      <w:r w:rsidRPr="006B0071">
        <w:rPr>
          <w:rFonts w:ascii="Arial" w:hAnsi="Arial" w:cs="Arial"/>
          <w:sz w:val="16"/>
          <w:szCs w:val="16"/>
          <w:rPrChange w:id="18" w:author="Filippone Giovanna" w:date="2025-11-12T09:54:00Z" w16du:dateUtc="2025-11-12T08:54:00Z">
            <w:rPr>
              <w:rFonts w:ascii="Arial" w:hAnsi="Arial" w:cs="Arial"/>
              <w:sz w:val="20"/>
              <w:szCs w:val="20"/>
            </w:rPr>
          </w:rPrChange>
        </w:rPr>
        <w:t>Moduli di dichiarazione - Gara a procedura aperta per l’affidamento di un accordo quadro avente ad oggetto la fornitura, messa in esercizio e manutenzione di centrali telefoniche e di prodotti, e servizi connessi per le pubbliche amministrazioni – ID 2857.</w:t>
      </w:r>
    </w:ins>
  </w:p>
  <w:p w14:paraId="50238842" w14:textId="1314B5A3" w:rsidR="00714C7C" w:rsidRPr="00714C7C" w:rsidDel="006B0071" w:rsidRDefault="005B063A" w:rsidP="00714C7C">
    <w:pPr>
      <w:pStyle w:val="Pidipagina"/>
      <w:rPr>
        <w:del w:id="19" w:author="Filippone Giovanna" w:date="2025-11-12T09:54:00Z" w16du:dateUtc="2025-11-12T08:54:00Z"/>
        <w:rFonts w:ascii="Arial" w:hAnsi="Arial" w:cs="Arial"/>
        <w:sz w:val="20"/>
        <w:szCs w:val="20"/>
      </w:rPr>
    </w:pPr>
    <w:del w:id="20" w:author="Filippone Giovanna" w:date="2025-11-12T09:54:00Z" w16du:dateUtc="2025-11-12T08:54:00Z">
      <w:r w:rsidRPr="005B063A" w:rsidDel="006B0071">
        <w:rPr>
          <w:rFonts w:ascii="Arial" w:hAnsi="Arial" w:cs="Arial"/>
          <w:sz w:val="20"/>
          <w:szCs w:val="20"/>
        </w:rPr>
        <w:delText>Classificazione Consip: Ambito Pubblico</w:delText>
      </w:r>
    </w:del>
  </w:p>
  <w:p w14:paraId="6FF3507B" w14:textId="49AEBBD4" w:rsidR="00714C7C" w:rsidDel="006B0071" w:rsidRDefault="00714C7C" w:rsidP="00714C7C">
    <w:pPr>
      <w:pStyle w:val="Pidipagina"/>
      <w:rPr>
        <w:del w:id="21" w:author="Filippone Giovanna" w:date="2025-11-12T09:54:00Z" w16du:dateUtc="2025-11-12T08:54:00Z"/>
        <w:rFonts w:ascii="Arial" w:hAnsi="Arial" w:cs="Arial"/>
        <w:sz w:val="20"/>
        <w:szCs w:val="20"/>
      </w:rPr>
    </w:pPr>
    <w:del w:id="22" w:author="Filippone Giovanna" w:date="2025-11-12T09:54:00Z" w16du:dateUtc="2025-11-12T08:54:00Z">
      <w:r w:rsidRPr="00714C7C" w:rsidDel="006B0071">
        <w:rPr>
          <w:rFonts w:ascii="Arial" w:hAnsi="Arial" w:cs="Arial"/>
          <w:sz w:val="20"/>
          <w:szCs w:val="20"/>
        </w:rPr>
        <w:delText>Gara a procedura aperta per l’affidamento di un accordo quadro avente ad oggetto la fornitura, messa in esercizio e manutenzione di centrali telefoniche e di prodotti, e servizi connessi per le pubbliche amministrazioni – ID 2857</w:delText>
      </w:r>
    </w:del>
  </w:p>
  <w:p w14:paraId="6399B207" w14:textId="463630A5" w:rsidR="00E47A74" w:rsidRPr="00E47A74" w:rsidRDefault="00084345" w:rsidP="00321668">
    <w:pPr>
      <w:pStyle w:val="Pidipagina"/>
      <w:rPr>
        <w:rFonts w:ascii="Arial" w:hAnsi="Arial" w:cs="Arial"/>
        <w:sz w:val="16"/>
        <w:szCs w:val="16"/>
      </w:rPr>
    </w:pPr>
    <w:del w:id="23" w:author="Filippone Giovanna" w:date="2025-11-12T09:54:00Z" w16du:dateUtc="2025-11-12T08:54:00Z">
      <w:r w:rsidRPr="00084345" w:rsidDel="006B0071">
        <w:rPr>
          <w:rFonts w:ascii="Arial" w:hAnsi="Arial" w:cs="Arial"/>
          <w:sz w:val="20"/>
          <w:szCs w:val="20"/>
        </w:rPr>
        <w:delText xml:space="preserve">Allegato </w:delText>
      </w:r>
      <w:r w:rsidR="00321668" w:rsidDel="006B0071">
        <w:rPr>
          <w:rFonts w:ascii="Arial" w:hAnsi="Arial" w:cs="Arial"/>
          <w:sz w:val="20"/>
          <w:szCs w:val="20"/>
        </w:rPr>
        <w:delText>3</w:delText>
      </w:r>
      <w:r w:rsidRPr="00084345" w:rsidDel="006B0071">
        <w:rPr>
          <w:rFonts w:ascii="Arial" w:hAnsi="Arial" w:cs="Arial"/>
          <w:sz w:val="20"/>
          <w:szCs w:val="20"/>
        </w:rPr>
        <w:delText xml:space="preserve"> – DVRI </w:delText>
      </w:r>
    </w:del>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C0CE69" w14:textId="77777777" w:rsidR="006B0071" w:rsidRPr="006B0071" w:rsidRDefault="006B0071" w:rsidP="006B0071">
    <w:pPr>
      <w:pStyle w:val="Pidipagina"/>
      <w:rPr>
        <w:ins w:id="25" w:author="Filippone Giovanna" w:date="2025-11-12T09:53:00Z"/>
        <w:rFonts w:ascii="Arial" w:hAnsi="Arial" w:cs="Arial"/>
        <w:sz w:val="16"/>
        <w:szCs w:val="16"/>
        <w:rPrChange w:id="26" w:author="Filippone Giovanna" w:date="2025-11-12T09:53:00Z" w16du:dateUtc="2025-11-12T08:53:00Z">
          <w:rPr>
            <w:ins w:id="27" w:author="Filippone Giovanna" w:date="2025-11-12T09:53:00Z"/>
            <w:rFonts w:ascii="Arial" w:hAnsi="Arial" w:cs="Arial"/>
            <w:sz w:val="20"/>
            <w:szCs w:val="20"/>
          </w:rPr>
        </w:rPrChange>
      </w:rPr>
    </w:pPr>
    <w:ins w:id="28" w:author="Filippone Giovanna" w:date="2025-11-12T09:53:00Z">
      <w:r w:rsidRPr="006B0071">
        <w:rPr>
          <w:rFonts w:ascii="Arial" w:hAnsi="Arial" w:cs="Arial"/>
          <w:sz w:val="16"/>
          <w:szCs w:val="16"/>
          <w:rPrChange w:id="29" w:author="Filippone Giovanna" w:date="2025-11-12T09:53:00Z" w16du:dateUtc="2025-11-12T08:53:00Z">
            <w:rPr>
              <w:rFonts w:ascii="Arial" w:hAnsi="Arial" w:cs="Arial"/>
              <w:sz w:val="20"/>
              <w:szCs w:val="20"/>
            </w:rPr>
          </w:rPrChange>
        </w:rPr>
        <w:t>Moduli di dichiarazione - Gara a procedura aperta per l’affidamento di un accordo quadro avente ad oggetto la fornitura, messa in esercizio e manutenzione di centrali telefoniche e di prodotti, e servizi connessi per le pubbliche amministrazioni – ID 2857.</w:t>
      </w:r>
    </w:ins>
  </w:p>
  <w:p w14:paraId="31AE2FBA" w14:textId="16619845" w:rsidR="00A5487E" w:rsidRPr="00714C7C" w:rsidDel="006B0071" w:rsidRDefault="00A5487E" w:rsidP="00A5487E">
    <w:pPr>
      <w:pStyle w:val="Pidipagina"/>
      <w:rPr>
        <w:del w:id="30" w:author="Filippone Giovanna" w:date="2025-11-12T09:53:00Z" w16du:dateUtc="2025-11-12T08:53:00Z"/>
        <w:rFonts w:ascii="Arial" w:hAnsi="Arial" w:cs="Arial"/>
        <w:sz w:val="20"/>
        <w:szCs w:val="20"/>
      </w:rPr>
    </w:pPr>
    <w:del w:id="31" w:author="Filippone Giovanna" w:date="2025-11-12T09:53:00Z" w16du:dateUtc="2025-11-12T08:53:00Z">
      <w:r w:rsidRPr="005B063A" w:rsidDel="006B0071">
        <w:rPr>
          <w:rFonts w:ascii="Arial" w:hAnsi="Arial" w:cs="Arial"/>
          <w:sz w:val="20"/>
          <w:szCs w:val="20"/>
        </w:rPr>
        <w:delText>Classificazione Consip: Ambito Pubblico</w:delText>
      </w:r>
    </w:del>
  </w:p>
  <w:p w14:paraId="0269C5F8" w14:textId="69B4538C" w:rsidR="00A5487E" w:rsidDel="006B0071" w:rsidRDefault="00A5487E" w:rsidP="00A5487E">
    <w:pPr>
      <w:pStyle w:val="Pidipagina"/>
      <w:rPr>
        <w:del w:id="32" w:author="Filippone Giovanna" w:date="2025-11-12T09:53:00Z" w16du:dateUtc="2025-11-12T08:53:00Z"/>
        <w:rFonts w:ascii="Arial" w:hAnsi="Arial" w:cs="Arial"/>
        <w:sz w:val="20"/>
        <w:szCs w:val="20"/>
      </w:rPr>
    </w:pPr>
    <w:del w:id="33" w:author="Filippone Giovanna" w:date="2025-11-12T09:53:00Z" w16du:dateUtc="2025-11-12T08:53:00Z">
      <w:r w:rsidRPr="00714C7C" w:rsidDel="006B0071">
        <w:rPr>
          <w:rFonts w:ascii="Arial" w:hAnsi="Arial" w:cs="Arial"/>
          <w:sz w:val="20"/>
          <w:szCs w:val="20"/>
        </w:rPr>
        <w:delText>Gara a procedura aperta per l’affidamento di un accordo quadro avente ad oggetto la fornitura, messa in esercizio e manutenzione di centrali telefoniche e di prodotti, e servizi connessi per le pubbliche amministrazioni – ID 2857</w:delText>
      </w:r>
    </w:del>
  </w:p>
  <w:p w14:paraId="2DD3CEB8" w14:textId="44FDCD7B" w:rsidR="00A5487E" w:rsidRPr="00A5487E" w:rsidRDefault="00A5487E" w:rsidP="00A5487E">
    <w:pPr>
      <w:pStyle w:val="Pidipagina"/>
    </w:pPr>
    <w:del w:id="34" w:author="Filippone Giovanna" w:date="2025-11-12T09:53:00Z" w16du:dateUtc="2025-11-12T08:53:00Z">
      <w:r w:rsidRPr="00084345" w:rsidDel="006B0071">
        <w:rPr>
          <w:rFonts w:ascii="Arial" w:hAnsi="Arial" w:cs="Arial"/>
          <w:sz w:val="20"/>
          <w:szCs w:val="20"/>
        </w:rPr>
        <w:delText xml:space="preserve">Allegato </w:delText>
      </w:r>
      <w:r w:rsidDel="006B0071">
        <w:rPr>
          <w:rFonts w:ascii="Arial" w:hAnsi="Arial" w:cs="Arial"/>
          <w:sz w:val="20"/>
          <w:szCs w:val="20"/>
        </w:rPr>
        <w:delText>3</w:delText>
      </w:r>
      <w:r w:rsidRPr="00084345" w:rsidDel="006B0071">
        <w:rPr>
          <w:rFonts w:ascii="Arial" w:hAnsi="Arial" w:cs="Arial"/>
          <w:sz w:val="20"/>
          <w:szCs w:val="20"/>
        </w:rPr>
        <w:delText xml:space="preserve"> – DVRI </w:delText>
      </w:r>
    </w:del>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7DC699" w14:textId="77777777" w:rsidR="00A62B0D" w:rsidRDefault="00A62B0D" w:rsidP="00620AD5">
      <w:r>
        <w:separator/>
      </w:r>
    </w:p>
  </w:footnote>
  <w:footnote w:type="continuationSeparator" w:id="0">
    <w:p w14:paraId="234C371A" w14:textId="77777777" w:rsidR="00A62B0D" w:rsidRDefault="00A62B0D" w:rsidP="00620A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770D9" w14:textId="54C7652C" w:rsidR="00D357A4" w:rsidRDefault="00F24821" w:rsidP="00E47A74">
    <w:pPr>
      <w:pStyle w:val="Intestazione"/>
      <w:ind w:left="-567"/>
    </w:pPr>
    <w:del w:id="13" w:author="Filippone Giovanna" w:date="2025-11-12T09:53:00Z" w16du:dateUtc="2025-11-12T08:53:00Z">
      <w:r w:rsidRPr="0005165F" w:rsidDel="006B0071">
        <w:rPr>
          <w:noProof/>
          <w:color w:val="004288"/>
          <w:sz w:val="18"/>
          <w:szCs w:val="18"/>
        </w:rPr>
        <w:drawing>
          <wp:anchor distT="0" distB="0" distL="114300" distR="114300" simplePos="0" relativeHeight="251663360" behindDoc="0" locked="0" layoutInCell="1" allowOverlap="1" wp14:anchorId="3FA60D17" wp14:editId="0081388F">
            <wp:simplePos x="0" y="0"/>
            <wp:positionH relativeFrom="column">
              <wp:posOffset>-259080</wp:posOffset>
            </wp:positionH>
            <wp:positionV relativeFrom="page">
              <wp:posOffset>900430</wp:posOffset>
            </wp:positionV>
            <wp:extent cx="1213200" cy="298800"/>
            <wp:effectExtent l="0" t="0" r="6350" b="6350"/>
            <wp:wrapNone/>
            <wp:docPr id="144653032" name="Immagine 144653032"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653032" name="Immagine 144653032"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3200" cy="298800"/>
                    </a:xfrm>
                    <a:prstGeom prst="rect">
                      <a:avLst/>
                    </a:prstGeom>
                  </pic:spPr>
                </pic:pic>
              </a:graphicData>
            </a:graphic>
            <wp14:sizeRelH relativeFrom="page">
              <wp14:pctWidth>0</wp14:pctWidth>
            </wp14:sizeRelH>
            <wp14:sizeRelV relativeFrom="page">
              <wp14:pctHeight>0</wp14:pctHeight>
            </wp14:sizeRelV>
          </wp:anchor>
        </w:drawing>
      </w:r>
    </w:del>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D1C25" w14:textId="3A02119B" w:rsidR="00620AD5" w:rsidRPr="0005165F" w:rsidRDefault="006B0208" w:rsidP="00187D4D">
    <w:pPr>
      <w:pStyle w:val="Indirizzi"/>
      <w:rPr>
        <w:color w:val="004288"/>
        <w:sz w:val="15"/>
        <w:szCs w:val="15"/>
      </w:rPr>
    </w:pPr>
    <w:del w:id="24" w:author="Filippone Giovanna" w:date="2025-11-12T09:53:00Z" w16du:dateUtc="2025-11-12T08:53:00Z">
      <w:r w:rsidRPr="0005165F" w:rsidDel="006B0071">
        <w:rPr>
          <w:noProof/>
          <w:color w:val="004288"/>
          <w:sz w:val="18"/>
          <w:szCs w:val="18"/>
        </w:rPr>
        <w:drawing>
          <wp:anchor distT="0" distB="0" distL="114300" distR="114300" simplePos="0" relativeHeight="251661312" behindDoc="0" locked="0" layoutInCell="1" allowOverlap="1" wp14:anchorId="531B4D2F" wp14:editId="7C6A3083">
            <wp:simplePos x="0" y="0"/>
            <wp:positionH relativeFrom="column">
              <wp:posOffset>-260783</wp:posOffset>
            </wp:positionH>
            <wp:positionV relativeFrom="page">
              <wp:posOffset>901700</wp:posOffset>
            </wp:positionV>
            <wp:extent cx="1212605" cy="298800"/>
            <wp:effectExtent l="0" t="0" r="0" b="6350"/>
            <wp:wrapNone/>
            <wp:docPr id="463912499" name="Immagine 4639124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D7703"/>
    <w:multiLevelType w:val="hybridMultilevel"/>
    <w:tmpl w:val="6FD6E0A2"/>
    <w:lvl w:ilvl="0" w:tplc="6BDC39AA">
      <w:start w:val="1"/>
      <w:numFmt w:val="decimal"/>
      <w:lvlText w:val="%1."/>
      <w:lvlJc w:val="left"/>
      <w:pPr>
        <w:tabs>
          <w:tab w:val="num" w:pos="720"/>
        </w:tabs>
        <w:ind w:left="720" w:hanging="360"/>
      </w:pPr>
      <w:rPr>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15:restartNumberingAfterBreak="0">
    <w:nsid w:val="13B77FFA"/>
    <w:multiLevelType w:val="multilevel"/>
    <w:tmpl w:val="EC9A5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3C533CC"/>
    <w:multiLevelType w:val="hybridMultilevel"/>
    <w:tmpl w:val="BEECF2A4"/>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AEF5B49"/>
    <w:multiLevelType w:val="hybridMultilevel"/>
    <w:tmpl w:val="739A4B84"/>
    <w:lvl w:ilvl="0" w:tplc="F8E4E6CC">
      <w:start w:val="1"/>
      <w:numFmt w:val="bullet"/>
      <w:lvlText w:val="­"/>
      <w:lvlJc w:val="left"/>
      <w:pPr>
        <w:tabs>
          <w:tab w:val="num" w:pos="720"/>
        </w:tabs>
        <w:ind w:left="720" w:hanging="360"/>
      </w:pPr>
      <w:rPr>
        <w:rFonts w:ascii="Trebuchet MS" w:hAnsi="Trebuchet M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89A2F58"/>
    <w:multiLevelType w:val="multilevel"/>
    <w:tmpl w:val="C756DCD4"/>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1656"/>
        </w:tabs>
        <w:ind w:left="1656" w:hanging="576"/>
      </w:pPr>
      <w:rPr>
        <w:rFonts w:hint="default"/>
        <w:color w:val="auto"/>
      </w:rPr>
    </w:lvl>
    <w:lvl w:ilvl="2">
      <w:start w:val="1"/>
      <w:numFmt w:val="decimal"/>
      <w:pStyle w:val="Titolo3"/>
      <w:lvlText w:val="%1.%2.%3"/>
      <w:lvlJc w:val="left"/>
      <w:pPr>
        <w:tabs>
          <w:tab w:val="num" w:pos="900"/>
        </w:tabs>
        <w:ind w:left="90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pStyle w:val="Titolo5"/>
      <w:lvlText w:val="%1.%2.%3.%4.%5"/>
      <w:lvlJc w:val="left"/>
      <w:pPr>
        <w:tabs>
          <w:tab w:val="num" w:pos="1080"/>
        </w:tabs>
        <w:ind w:left="284" w:hanging="284"/>
      </w:pPr>
      <w:rPr>
        <w:rFonts w:hint="default"/>
      </w:rPr>
    </w:lvl>
    <w:lvl w:ilvl="5">
      <w:start w:val="1"/>
      <w:numFmt w:val="decimal"/>
      <w:pStyle w:val="Titolo6"/>
      <w:lvlText w:val="%1.%2.%3.%4.%5.%6"/>
      <w:lvlJc w:val="left"/>
      <w:pPr>
        <w:tabs>
          <w:tab w:val="num" w:pos="1724"/>
        </w:tabs>
        <w:ind w:left="1152" w:hanging="868"/>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abstractNum w:abstractNumId="5" w15:restartNumberingAfterBreak="0">
    <w:nsid w:val="509E716D"/>
    <w:multiLevelType w:val="hybridMultilevel"/>
    <w:tmpl w:val="409E5678"/>
    <w:lvl w:ilvl="0" w:tplc="C91245AE">
      <w:start w:val="1"/>
      <w:numFmt w:val="none"/>
      <w:lvlText w:val="3."/>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685A07BE"/>
    <w:multiLevelType w:val="hybridMultilevel"/>
    <w:tmpl w:val="6DF8382E"/>
    <w:lvl w:ilvl="0" w:tplc="04100005">
      <w:start w:val="1"/>
      <w:numFmt w:val="bullet"/>
      <w:lvlText w:val=""/>
      <w:lvlJc w:val="left"/>
      <w:pPr>
        <w:ind w:left="720" w:hanging="360"/>
      </w:pPr>
      <w:rPr>
        <w:rFonts w:ascii="Wingdings" w:hAnsi="Wingdings" w:hint="default"/>
      </w:rPr>
    </w:lvl>
    <w:lvl w:ilvl="1" w:tplc="F8E4E6CC">
      <w:start w:val="1"/>
      <w:numFmt w:val="bullet"/>
      <w:lvlText w:val="­"/>
      <w:lvlJc w:val="left"/>
      <w:pPr>
        <w:ind w:left="1440" w:hanging="360"/>
      </w:pPr>
      <w:rPr>
        <w:rFonts w:ascii="Trebuchet MS" w:hAnsi="Trebuchet M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712718">
    <w:abstractNumId w:val="3"/>
  </w:num>
  <w:num w:numId="2" w16cid:durableId="444925741">
    <w:abstractNumId w:val="4"/>
  </w:num>
  <w:num w:numId="3" w16cid:durableId="23559759">
    <w:abstractNumId w:val="1"/>
  </w:num>
  <w:num w:numId="4" w16cid:durableId="762192782">
    <w:abstractNumId w:val="0"/>
  </w:num>
  <w:num w:numId="5" w16cid:durableId="1055161559">
    <w:abstractNumId w:val="5"/>
  </w:num>
  <w:num w:numId="6" w16cid:durableId="854806271">
    <w:abstractNumId w:val="2"/>
  </w:num>
  <w:num w:numId="7" w16cid:durableId="1759327227">
    <w:abstractNumId w:val="6"/>
  </w:num>
  <w:num w:numId="8" w16cid:durableId="941106649">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ilippone Giovanna">
    <w15:presenceInfo w15:providerId="AD" w15:userId="S::giovanna.filippone@consip.it::0c2f6f6e-e4a7-4e77-8f26-53389119f5a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AD5"/>
    <w:rsid w:val="0002020B"/>
    <w:rsid w:val="00040CB6"/>
    <w:rsid w:val="00044BA1"/>
    <w:rsid w:val="0005165F"/>
    <w:rsid w:val="00082AFA"/>
    <w:rsid w:val="00084345"/>
    <w:rsid w:val="000C303A"/>
    <w:rsid w:val="000F18B8"/>
    <w:rsid w:val="000F3E8C"/>
    <w:rsid w:val="00136AAD"/>
    <w:rsid w:val="00145EE0"/>
    <w:rsid w:val="001779F3"/>
    <w:rsid w:val="00187D4D"/>
    <w:rsid w:val="001A5E99"/>
    <w:rsid w:val="001B122D"/>
    <w:rsid w:val="001E0D5C"/>
    <w:rsid w:val="002168D7"/>
    <w:rsid w:val="00222A73"/>
    <w:rsid w:val="00222B92"/>
    <w:rsid w:val="0023214C"/>
    <w:rsid w:val="002A391E"/>
    <w:rsid w:val="002A5304"/>
    <w:rsid w:val="002C18A1"/>
    <w:rsid w:val="002D6401"/>
    <w:rsid w:val="00321668"/>
    <w:rsid w:val="00350256"/>
    <w:rsid w:val="00353CBE"/>
    <w:rsid w:val="00376974"/>
    <w:rsid w:val="003B545C"/>
    <w:rsid w:val="003C30F4"/>
    <w:rsid w:val="004272DF"/>
    <w:rsid w:val="00430EA5"/>
    <w:rsid w:val="0044227B"/>
    <w:rsid w:val="00443CAC"/>
    <w:rsid w:val="004611FA"/>
    <w:rsid w:val="00490E06"/>
    <w:rsid w:val="004C3896"/>
    <w:rsid w:val="004E160B"/>
    <w:rsid w:val="004E5FA7"/>
    <w:rsid w:val="00596837"/>
    <w:rsid w:val="005A3F18"/>
    <w:rsid w:val="005B063A"/>
    <w:rsid w:val="005B5334"/>
    <w:rsid w:val="005C19F6"/>
    <w:rsid w:val="005F21F4"/>
    <w:rsid w:val="00603447"/>
    <w:rsid w:val="006039EB"/>
    <w:rsid w:val="00620AD5"/>
    <w:rsid w:val="00663162"/>
    <w:rsid w:val="006749B0"/>
    <w:rsid w:val="00674C56"/>
    <w:rsid w:val="00680D3E"/>
    <w:rsid w:val="00685F5D"/>
    <w:rsid w:val="00691B67"/>
    <w:rsid w:val="006A1E98"/>
    <w:rsid w:val="006A30C7"/>
    <w:rsid w:val="006B0071"/>
    <w:rsid w:val="006B0208"/>
    <w:rsid w:val="006C0031"/>
    <w:rsid w:val="006C35DC"/>
    <w:rsid w:val="00714C7C"/>
    <w:rsid w:val="00737238"/>
    <w:rsid w:val="007602B2"/>
    <w:rsid w:val="00783624"/>
    <w:rsid w:val="007B7334"/>
    <w:rsid w:val="00801418"/>
    <w:rsid w:val="00831C91"/>
    <w:rsid w:val="008B4369"/>
    <w:rsid w:val="008D37A3"/>
    <w:rsid w:val="00902E1D"/>
    <w:rsid w:val="0090730C"/>
    <w:rsid w:val="009112C5"/>
    <w:rsid w:val="00934E64"/>
    <w:rsid w:val="00952CDE"/>
    <w:rsid w:val="00955A2C"/>
    <w:rsid w:val="00981E1C"/>
    <w:rsid w:val="00992206"/>
    <w:rsid w:val="009D11BD"/>
    <w:rsid w:val="00A43A53"/>
    <w:rsid w:val="00A51C4D"/>
    <w:rsid w:val="00A5487E"/>
    <w:rsid w:val="00A62B0D"/>
    <w:rsid w:val="00AA0AE1"/>
    <w:rsid w:val="00AC1749"/>
    <w:rsid w:val="00AC3202"/>
    <w:rsid w:val="00AC3290"/>
    <w:rsid w:val="00AE651C"/>
    <w:rsid w:val="00B11C52"/>
    <w:rsid w:val="00B12F17"/>
    <w:rsid w:val="00B13160"/>
    <w:rsid w:val="00B35B44"/>
    <w:rsid w:val="00B4368B"/>
    <w:rsid w:val="00B8085A"/>
    <w:rsid w:val="00B93DCC"/>
    <w:rsid w:val="00BF1373"/>
    <w:rsid w:val="00BF242A"/>
    <w:rsid w:val="00BF6EB0"/>
    <w:rsid w:val="00C27A56"/>
    <w:rsid w:val="00C519EE"/>
    <w:rsid w:val="00C760EB"/>
    <w:rsid w:val="00C76B3E"/>
    <w:rsid w:val="00C81D0F"/>
    <w:rsid w:val="00CA0BFE"/>
    <w:rsid w:val="00CE041A"/>
    <w:rsid w:val="00D129B4"/>
    <w:rsid w:val="00D357A4"/>
    <w:rsid w:val="00D363A7"/>
    <w:rsid w:val="00D62290"/>
    <w:rsid w:val="00D8132C"/>
    <w:rsid w:val="00DA571F"/>
    <w:rsid w:val="00DB0598"/>
    <w:rsid w:val="00DC2E38"/>
    <w:rsid w:val="00DC349A"/>
    <w:rsid w:val="00DC4B22"/>
    <w:rsid w:val="00E174EA"/>
    <w:rsid w:val="00E20BBC"/>
    <w:rsid w:val="00E47A74"/>
    <w:rsid w:val="00E8795F"/>
    <w:rsid w:val="00EA3B54"/>
    <w:rsid w:val="00F12CE8"/>
    <w:rsid w:val="00F2382B"/>
    <w:rsid w:val="00F24821"/>
    <w:rsid w:val="00F620DF"/>
    <w:rsid w:val="00F71627"/>
    <w:rsid w:val="00F81B91"/>
    <w:rsid w:val="00F830CB"/>
    <w:rsid w:val="00F90020"/>
    <w:rsid w:val="00FF4B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740C54C8"/>
  <w15:chartTrackingRefBased/>
  <w15:docId w15:val="{64DA2CB9-2CB9-4C48-90F9-557A764F3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aliases w:val="TOC 11,1 ghost,g,Titolo 1 (3E),Paspastyle 1,Oggetto lettera,toc 1"/>
    <w:basedOn w:val="Normale"/>
    <w:next w:val="Normale"/>
    <w:link w:val="Titolo1Carattere"/>
    <w:qFormat/>
    <w:rsid w:val="00E47A74"/>
    <w:pPr>
      <w:widowControl w:val="0"/>
      <w:numPr>
        <w:numId w:val="2"/>
      </w:numPr>
      <w:tabs>
        <w:tab w:val="left" w:pos="0"/>
      </w:tabs>
      <w:spacing w:line="360" w:lineRule="auto"/>
      <w:ind w:right="16"/>
      <w:jc w:val="both"/>
      <w:outlineLvl w:val="0"/>
    </w:pPr>
    <w:rPr>
      <w:rFonts w:ascii="Trebuchet MS" w:eastAsia="Times New Roman" w:hAnsi="Trebuchet MS" w:cs="Trebuchet MS"/>
      <w:b/>
      <w:caps/>
      <w:kern w:val="2"/>
      <w:sz w:val="20"/>
      <w:szCs w:val="20"/>
      <w:lang w:eastAsia="it-IT"/>
    </w:rPr>
  </w:style>
  <w:style w:type="paragraph" w:styleId="Titolo2">
    <w:name w:val="heading 2"/>
    <w:aliases w:val="2 headline,h,CAPITOLO,Titolo 2.v,Titolo 2 (3E),Paspastyle 2,H2,Nome Paragrafo,cap2,ITT t2,PA Major Section,TE Heading 2,Livello 4,h2,l2,Arial 12 Fett Kursiv,heading 2"/>
    <w:basedOn w:val="Titolo1"/>
    <w:next w:val="Normale"/>
    <w:link w:val="Titolo2Carattere"/>
    <w:qFormat/>
    <w:rsid w:val="00E47A74"/>
    <w:pPr>
      <w:numPr>
        <w:ilvl w:val="1"/>
      </w:numPr>
      <w:jc w:val="left"/>
      <w:outlineLvl w:val="1"/>
    </w:pPr>
    <w:rPr>
      <w:bCs/>
      <w:iCs/>
      <w:caps w:val="0"/>
    </w:rPr>
  </w:style>
  <w:style w:type="paragraph" w:styleId="Titolo3">
    <w:name w:val="heading 3"/>
    <w:aliases w:val="3 bullet,b,2,h3,Titolo 3.V,Arial 12 Fett,Unterabschnitt,3m,Verdana 12 Fett,Titolo 3 (3E),Paspastyle 3,H3,Richiamo,heading 3"/>
    <w:basedOn w:val="Titolo2"/>
    <w:next w:val="Normale"/>
    <w:link w:val="Titolo3Carattere"/>
    <w:qFormat/>
    <w:rsid w:val="00E47A74"/>
    <w:pPr>
      <w:numPr>
        <w:ilvl w:val="2"/>
      </w:numPr>
      <w:outlineLvl w:val="2"/>
    </w:pPr>
    <w:rPr>
      <w:bCs w:val="0"/>
      <w:i/>
      <w:szCs w:val="26"/>
    </w:rPr>
  </w:style>
  <w:style w:type="paragraph" w:styleId="Titolo4">
    <w:name w:val="heading 4"/>
    <w:aliases w:val="4 dash,d,3,PUNTATO,Titolo 4.V,Paspastyle 4,Richiamo2"/>
    <w:basedOn w:val="Normale"/>
    <w:next w:val="Normale"/>
    <w:link w:val="Titolo4Carattere"/>
    <w:qFormat/>
    <w:rsid w:val="00E47A74"/>
    <w:pPr>
      <w:keepNext/>
      <w:numPr>
        <w:ilvl w:val="3"/>
        <w:numId w:val="2"/>
      </w:numPr>
      <w:tabs>
        <w:tab w:val="left" w:pos="0"/>
      </w:tabs>
      <w:spacing w:before="240" w:after="60" w:line="300" w:lineRule="exact"/>
      <w:ind w:right="16"/>
      <w:outlineLvl w:val="3"/>
    </w:pPr>
    <w:rPr>
      <w:rFonts w:ascii="Trebuchet MS" w:eastAsia="Times New Roman" w:hAnsi="Trebuchet MS" w:cs="Times New Roman"/>
      <w:b/>
      <w:bCs/>
      <w:i/>
      <w:sz w:val="20"/>
      <w:szCs w:val="28"/>
      <w:lang w:eastAsia="it-IT"/>
    </w:rPr>
  </w:style>
  <w:style w:type="paragraph" w:styleId="Titolo5">
    <w:name w:val="heading 5"/>
    <w:aliases w:val="5 sub-bullet,sb,4,Paspastyle 5"/>
    <w:basedOn w:val="Normale"/>
    <w:next w:val="Normale"/>
    <w:link w:val="Titolo5Carattere"/>
    <w:qFormat/>
    <w:rsid w:val="00E47A74"/>
    <w:pPr>
      <w:keepNext/>
      <w:numPr>
        <w:ilvl w:val="4"/>
        <w:numId w:val="2"/>
      </w:numPr>
      <w:spacing w:after="240"/>
      <w:jc w:val="both"/>
      <w:outlineLvl w:val="4"/>
    </w:pPr>
    <w:rPr>
      <w:rFonts w:ascii="Bookman Old Style" w:eastAsia="Times New Roman" w:hAnsi="Bookman Old Style" w:cs="Times New Roman"/>
      <w:u w:val="single"/>
      <w:lang w:eastAsia="it-IT"/>
    </w:rPr>
  </w:style>
  <w:style w:type="paragraph" w:styleId="Titolo6">
    <w:name w:val="heading 6"/>
    <w:aliases w:val="sub-dash,sd,5,Margin Note"/>
    <w:basedOn w:val="Normale"/>
    <w:next w:val="Normale"/>
    <w:link w:val="Titolo6Carattere"/>
    <w:qFormat/>
    <w:rsid w:val="00E47A74"/>
    <w:pPr>
      <w:numPr>
        <w:ilvl w:val="5"/>
        <w:numId w:val="2"/>
      </w:numPr>
      <w:spacing w:before="240" w:after="60"/>
      <w:outlineLvl w:val="5"/>
    </w:pPr>
    <w:rPr>
      <w:rFonts w:ascii="Times New Roman" w:eastAsia="Times New Roman" w:hAnsi="Times New Roman" w:cs="Times New Roman"/>
      <w:b/>
      <w:bCs/>
      <w:sz w:val="22"/>
      <w:szCs w:val="22"/>
      <w:lang w:eastAsia="it-IT"/>
    </w:rPr>
  </w:style>
  <w:style w:type="paragraph" w:styleId="Titolo7">
    <w:name w:val="heading 7"/>
    <w:basedOn w:val="Normale"/>
    <w:next w:val="Normale"/>
    <w:link w:val="Titolo7Carattere"/>
    <w:qFormat/>
    <w:rsid w:val="00E47A74"/>
    <w:pPr>
      <w:numPr>
        <w:ilvl w:val="6"/>
        <w:numId w:val="2"/>
      </w:numPr>
      <w:spacing w:before="240" w:after="60"/>
      <w:outlineLvl w:val="6"/>
    </w:pPr>
    <w:rPr>
      <w:rFonts w:ascii="Times New Roman" w:eastAsia="Times New Roman" w:hAnsi="Times New Roman" w:cs="Times New Roman"/>
      <w:lang w:eastAsia="it-IT"/>
    </w:rPr>
  </w:style>
  <w:style w:type="paragraph" w:styleId="Titolo8">
    <w:name w:val="heading 8"/>
    <w:basedOn w:val="Normale"/>
    <w:next w:val="Normale"/>
    <w:link w:val="Titolo8Carattere"/>
    <w:qFormat/>
    <w:rsid w:val="00E47A74"/>
    <w:pPr>
      <w:numPr>
        <w:ilvl w:val="7"/>
        <w:numId w:val="2"/>
      </w:numPr>
      <w:spacing w:before="240" w:after="60"/>
      <w:outlineLvl w:val="7"/>
    </w:pPr>
    <w:rPr>
      <w:rFonts w:ascii="Times New Roman" w:eastAsia="Times New Roman" w:hAnsi="Times New Roman" w:cs="Times New Roman"/>
      <w:i/>
      <w:iCs/>
      <w:lang w:eastAsia="it-IT"/>
    </w:rPr>
  </w:style>
  <w:style w:type="paragraph" w:styleId="Titolo9">
    <w:name w:val="heading 9"/>
    <w:basedOn w:val="Normale"/>
    <w:next w:val="Normale"/>
    <w:link w:val="Titolo9Carattere"/>
    <w:qFormat/>
    <w:rsid w:val="00E47A74"/>
    <w:pPr>
      <w:numPr>
        <w:ilvl w:val="8"/>
        <w:numId w:val="2"/>
      </w:numPr>
      <w:overflowPunct w:val="0"/>
      <w:autoSpaceDE w:val="0"/>
      <w:autoSpaceDN w:val="0"/>
      <w:adjustRightInd w:val="0"/>
      <w:jc w:val="both"/>
      <w:textAlignment w:val="baseline"/>
      <w:outlineLvl w:val="8"/>
    </w:pPr>
    <w:rPr>
      <w:rFonts w:ascii="Times New Roman" w:eastAsia="Times New Roman" w:hAnsi="Times New Roman" w:cs="Times New Roman"/>
      <w:i/>
      <w:sz w:val="20"/>
      <w:szCs w:val="20"/>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20AD5"/>
    <w:pPr>
      <w:tabs>
        <w:tab w:val="center" w:pos="4819"/>
        <w:tab w:val="right" w:pos="9638"/>
      </w:tabs>
    </w:pPr>
  </w:style>
  <w:style w:type="character" w:customStyle="1" w:styleId="IntestazioneCarattere">
    <w:name w:val="Intestazione Carattere"/>
    <w:basedOn w:val="Carpredefinitoparagrafo"/>
    <w:link w:val="Intestazione"/>
    <w:uiPriority w:val="99"/>
    <w:rsid w:val="00620AD5"/>
  </w:style>
  <w:style w:type="paragraph" w:styleId="Pidipagina">
    <w:name w:val="footer"/>
    <w:basedOn w:val="Normale"/>
    <w:link w:val="PidipaginaCarattere"/>
    <w:uiPriority w:val="99"/>
    <w:unhideWhenUsed/>
    <w:rsid w:val="00620AD5"/>
    <w:pPr>
      <w:tabs>
        <w:tab w:val="center" w:pos="4819"/>
        <w:tab w:val="right" w:pos="9638"/>
      </w:tabs>
    </w:pPr>
  </w:style>
  <w:style w:type="character" w:customStyle="1" w:styleId="PidipaginaCarattere">
    <w:name w:val="Piè di pagina Carattere"/>
    <w:basedOn w:val="Carpredefinitoparagrafo"/>
    <w:link w:val="Pidipagina"/>
    <w:uiPriority w:val="99"/>
    <w:rsid w:val="00620AD5"/>
  </w:style>
  <w:style w:type="paragraph" w:customStyle="1" w:styleId="Testolettera">
    <w:name w:val="Testo lettera"/>
    <w:basedOn w:val="Normale"/>
    <w:qFormat/>
    <w:rsid w:val="00620AD5"/>
    <w:pPr>
      <w:spacing w:line="280" w:lineRule="exact"/>
    </w:pPr>
    <w:rPr>
      <w:rFonts w:ascii="Arial" w:hAnsi="Arial"/>
      <w:sz w:val="20"/>
    </w:rPr>
  </w:style>
  <w:style w:type="table" w:styleId="Grigliatabella">
    <w:name w:val="Table Grid"/>
    <w:basedOn w:val="Tabellanormale"/>
    <w:uiPriority w:val="39"/>
    <w:rsid w:val="005C19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irizzi">
    <w:name w:val="Indirizzi"/>
    <w:basedOn w:val="Testolettera"/>
    <w:qFormat/>
    <w:rsid w:val="00831C91"/>
    <w:pPr>
      <w:spacing w:line="150" w:lineRule="exact"/>
    </w:pPr>
    <w:rPr>
      <w:color w:val="002F87"/>
      <w:sz w:val="13"/>
    </w:rPr>
  </w:style>
  <w:style w:type="character" w:styleId="Collegamentoipertestuale">
    <w:name w:val="Hyperlink"/>
    <w:basedOn w:val="Carpredefinitoparagrafo"/>
    <w:uiPriority w:val="99"/>
    <w:unhideWhenUsed/>
    <w:rsid w:val="00992206"/>
    <w:rPr>
      <w:color w:val="0563C1" w:themeColor="hyperlink"/>
      <w:u w:val="single"/>
    </w:rPr>
  </w:style>
  <w:style w:type="character" w:styleId="Menzionenonrisolta">
    <w:name w:val="Unresolved Mention"/>
    <w:basedOn w:val="Carpredefinitoparagrafo"/>
    <w:uiPriority w:val="99"/>
    <w:semiHidden/>
    <w:unhideWhenUsed/>
    <w:rsid w:val="00992206"/>
    <w:rPr>
      <w:color w:val="605E5C"/>
      <w:shd w:val="clear" w:color="auto" w:fill="E1DFDD"/>
    </w:rPr>
  </w:style>
  <w:style w:type="paragraph" w:customStyle="1" w:styleId="Titolocopertina">
    <w:name w:val="Titolo copertina"/>
    <w:basedOn w:val="Normale"/>
    <w:rsid w:val="00E47A74"/>
    <w:pPr>
      <w:widowControl w:val="0"/>
      <w:tabs>
        <w:tab w:val="left" w:pos="0"/>
      </w:tabs>
      <w:spacing w:line="360" w:lineRule="auto"/>
      <w:ind w:right="16"/>
      <w:jc w:val="both"/>
    </w:pPr>
    <w:rPr>
      <w:rFonts w:ascii="Trebuchet MS" w:eastAsia="Times New Roman" w:hAnsi="Trebuchet MS" w:cs="Times New Roman"/>
      <w:b/>
      <w:caps/>
      <w:sz w:val="28"/>
      <w:szCs w:val="28"/>
      <w:lang w:eastAsia="it-IT"/>
    </w:rPr>
  </w:style>
  <w:style w:type="paragraph" w:customStyle="1" w:styleId="StiletitoloTrebuchetMS14ptNonCorsivoMaiuscolettoGius">
    <w:name w:val="Stile titolo + Trebuchet MS 14 pt Non Corsivo Maiuscoletto Gius..."/>
    <w:basedOn w:val="Normale"/>
    <w:rsid w:val="00E47A74"/>
    <w:pPr>
      <w:tabs>
        <w:tab w:val="left" w:pos="3119"/>
        <w:tab w:val="left" w:pos="4678"/>
        <w:tab w:val="left" w:pos="4962"/>
      </w:tabs>
      <w:spacing w:line="360" w:lineRule="auto"/>
      <w:jc w:val="both"/>
    </w:pPr>
    <w:rPr>
      <w:rFonts w:ascii="Trebuchet MS" w:eastAsia="Times New Roman" w:hAnsi="Trebuchet MS" w:cs="Times New Roman"/>
      <w:b/>
      <w:bCs/>
      <w:smallCaps/>
      <w:sz w:val="28"/>
      <w:szCs w:val="20"/>
      <w:lang w:eastAsia="it-IT"/>
    </w:rPr>
  </w:style>
  <w:style w:type="character" w:customStyle="1" w:styleId="Titolo1Carattere">
    <w:name w:val="Titolo 1 Carattere"/>
    <w:aliases w:val="TOC 11 Carattere,1 ghost Carattere,g Carattere,Titolo 1 (3E) Carattere,Paspastyle 1 Carattere,Oggetto lettera Carattere,toc 1 Carattere"/>
    <w:basedOn w:val="Carpredefinitoparagrafo"/>
    <w:link w:val="Titolo1"/>
    <w:rsid w:val="00E47A74"/>
    <w:rPr>
      <w:rFonts w:ascii="Trebuchet MS" w:eastAsia="Times New Roman" w:hAnsi="Trebuchet MS" w:cs="Trebuchet MS"/>
      <w:b/>
      <w:caps/>
      <w:kern w:val="2"/>
      <w:sz w:val="20"/>
      <w:szCs w:val="20"/>
      <w:lang w:eastAsia="it-IT"/>
    </w:rPr>
  </w:style>
  <w:style w:type="character" w:customStyle="1" w:styleId="Titolo2Carattere">
    <w:name w:val="Titolo 2 Carattere"/>
    <w:aliases w:val="2 headline Carattere,h Carattere,CAPITOLO Carattere,Titolo 2.v Carattere,Titolo 2 (3E) Carattere,Paspastyle 2 Carattere,H2 Carattere,Nome Paragrafo Carattere,cap2 Carattere,ITT t2 Carattere,PA Major Section Carattere,h2 Carattere"/>
    <w:basedOn w:val="Carpredefinitoparagrafo"/>
    <w:link w:val="Titolo2"/>
    <w:rsid w:val="00E47A74"/>
    <w:rPr>
      <w:rFonts w:ascii="Trebuchet MS" w:eastAsia="Times New Roman" w:hAnsi="Trebuchet MS" w:cs="Trebuchet MS"/>
      <w:b/>
      <w:bCs/>
      <w:iCs/>
      <w:kern w:val="2"/>
      <w:sz w:val="20"/>
      <w:szCs w:val="20"/>
      <w:lang w:eastAsia="it-IT"/>
    </w:rPr>
  </w:style>
  <w:style w:type="character" w:customStyle="1" w:styleId="Titolo3Carattere">
    <w:name w:val="Titolo 3 Carattere"/>
    <w:aliases w:val="3 bullet Carattere,b Carattere,2 Carattere,h3 Carattere,Titolo 3.V Carattere,Arial 12 Fett Carattere,Unterabschnitt Carattere,3m Carattere,Verdana 12 Fett Carattere,Titolo 3 (3E) Carattere,Paspastyle 3 Carattere,H3 Carattere"/>
    <w:basedOn w:val="Carpredefinitoparagrafo"/>
    <w:link w:val="Titolo3"/>
    <w:rsid w:val="00E47A74"/>
    <w:rPr>
      <w:rFonts w:ascii="Trebuchet MS" w:eastAsia="Times New Roman" w:hAnsi="Trebuchet MS" w:cs="Trebuchet MS"/>
      <w:b/>
      <w:i/>
      <w:iCs/>
      <w:kern w:val="2"/>
      <w:sz w:val="20"/>
      <w:szCs w:val="26"/>
      <w:lang w:eastAsia="it-IT"/>
    </w:rPr>
  </w:style>
  <w:style w:type="character" w:customStyle="1" w:styleId="Titolo4Carattere">
    <w:name w:val="Titolo 4 Carattere"/>
    <w:aliases w:val="4 dash Carattere,d Carattere,3 Carattere,PUNTATO Carattere,Titolo 4.V Carattere,Paspastyle 4 Carattere,Richiamo2 Carattere"/>
    <w:basedOn w:val="Carpredefinitoparagrafo"/>
    <w:link w:val="Titolo4"/>
    <w:rsid w:val="00E47A74"/>
    <w:rPr>
      <w:rFonts w:ascii="Trebuchet MS" w:eastAsia="Times New Roman" w:hAnsi="Trebuchet MS" w:cs="Times New Roman"/>
      <w:b/>
      <w:bCs/>
      <w:i/>
      <w:sz w:val="20"/>
      <w:szCs w:val="28"/>
      <w:lang w:eastAsia="it-IT"/>
    </w:rPr>
  </w:style>
  <w:style w:type="character" w:customStyle="1" w:styleId="Titolo5Carattere">
    <w:name w:val="Titolo 5 Carattere"/>
    <w:aliases w:val="5 sub-bullet Carattere,sb Carattere,4 Carattere,Paspastyle 5 Carattere"/>
    <w:basedOn w:val="Carpredefinitoparagrafo"/>
    <w:link w:val="Titolo5"/>
    <w:rsid w:val="00E47A74"/>
    <w:rPr>
      <w:rFonts w:ascii="Bookman Old Style" w:eastAsia="Times New Roman" w:hAnsi="Bookman Old Style" w:cs="Times New Roman"/>
      <w:u w:val="single"/>
      <w:lang w:eastAsia="it-IT"/>
    </w:rPr>
  </w:style>
  <w:style w:type="character" w:customStyle="1" w:styleId="Titolo6Carattere">
    <w:name w:val="Titolo 6 Carattere"/>
    <w:aliases w:val="sub-dash Carattere,sd Carattere,5 Carattere,Margin Note Carattere"/>
    <w:basedOn w:val="Carpredefinitoparagrafo"/>
    <w:link w:val="Titolo6"/>
    <w:rsid w:val="00E47A74"/>
    <w:rPr>
      <w:rFonts w:ascii="Times New Roman" w:eastAsia="Times New Roman" w:hAnsi="Times New Roman" w:cs="Times New Roman"/>
      <w:b/>
      <w:bCs/>
      <w:sz w:val="22"/>
      <w:szCs w:val="22"/>
      <w:lang w:eastAsia="it-IT"/>
    </w:rPr>
  </w:style>
  <w:style w:type="character" w:customStyle="1" w:styleId="Titolo7Carattere">
    <w:name w:val="Titolo 7 Carattere"/>
    <w:basedOn w:val="Carpredefinitoparagrafo"/>
    <w:link w:val="Titolo7"/>
    <w:rsid w:val="00E47A74"/>
    <w:rPr>
      <w:rFonts w:ascii="Times New Roman" w:eastAsia="Times New Roman" w:hAnsi="Times New Roman" w:cs="Times New Roman"/>
      <w:lang w:eastAsia="it-IT"/>
    </w:rPr>
  </w:style>
  <w:style w:type="character" w:customStyle="1" w:styleId="Titolo8Carattere">
    <w:name w:val="Titolo 8 Carattere"/>
    <w:basedOn w:val="Carpredefinitoparagrafo"/>
    <w:link w:val="Titolo8"/>
    <w:rsid w:val="00E47A74"/>
    <w:rPr>
      <w:rFonts w:ascii="Times New Roman" w:eastAsia="Times New Roman" w:hAnsi="Times New Roman" w:cs="Times New Roman"/>
      <w:i/>
      <w:iCs/>
      <w:lang w:eastAsia="it-IT"/>
    </w:rPr>
  </w:style>
  <w:style w:type="character" w:customStyle="1" w:styleId="Titolo9Carattere">
    <w:name w:val="Titolo 9 Carattere"/>
    <w:basedOn w:val="Carpredefinitoparagrafo"/>
    <w:link w:val="Titolo9"/>
    <w:rsid w:val="00E47A74"/>
    <w:rPr>
      <w:rFonts w:ascii="Times New Roman" w:eastAsia="Times New Roman" w:hAnsi="Times New Roman" w:cs="Times New Roman"/>
      <w:i/>
      <w:sz w:val="20"/>
      <w:szCs w:val="20"/>
      <w:lang w:eastAsia="it-IT"/>
    </w:rPr>
  </w:style>
  <w:style w:type="paragraph" w:styleId="Sommario1">
    <w:name w:val="toc 1"/>
    <w:basedOn w:val="Normale"/>
    <w:next w:val="Normale"/>
    <w:autoRedefine/>
    <w:uiPriority w:val="39"/>
    <w:rsid w:val="00E47A74"/>
    <w:pPr>
      <w:tabs>
        <w:tab w:val="left" w:pos="480"/>
        <w:tab w:val="right" w:leader="dot" w:pos="7920"/>
      </w:tabs>
      <w:spacing w:before="60" w:after="60"/>
      <w:jc w:val="both"/>
    </w:pPr>
    <w:rPr>
      <w:rFonts w:ascii="Trebuchet MS" w:eastAsia="Times New Roman" w:hAnsi="Trebuchet MS" w:cs="Times New Roman"/>
      <w:b/>
      <w:caps/>
      <w:noProof/>
      <w:lang w:eastAsia="it-IT"/>
    </w:rPr>
  </w:style>
  <w:style w:type="paragraph" w:customStyle="1" w:styleId="testo1">
    <w:name w:val="testo1"/>
    <w:basedOn w:val="Normale"/>
    <w:link w:val="testo1Char"/>
    <w:autoRedefine/>
    <w:rsid w:val="00E47A74"/>
    <w:pPr>
      <w:overflowPunct w:val="0"/>
      <w:autoSpaceDE w:val="0"/>
      <w:autoSpaceDN w:val="0"/>
      <w:adjustRightInd w:val="0"/>
      <w:jc w:val="both"/>
      <w:textAlignment w:val="baseline"/>
    </w:pPr>
    <w:rPr>
      <w:rFonts w:ascii="Bookman Old Style" w:eastAsia="Times New Roman" w:hAnsi="Bookman Old Style" w:cs="Times New Roman"/>
      <w:lang w:eastAsia="it-IT"/>
    </w:rPr>
  </w:style>
  <w:style w:type="character" w:customStyle="1" w:styleId="testo1Char">
    <w:name w:val="testo1 Char"/>
    <w:link w:val="testo1"/>
    <w:rsid w:val="00E47A74"/>
    <w:rPr>
      <w:rFonts w:ascii="Bookman Old Style" w:eastAsia="Times New Roman" w:hAnsi="Bookman Old Style" w:cs="Times New Roman"/>
      <w:lang w:eastAsia="it-IT"/>
    </w:rPr>
  </w:style>
  <w:style w:type="paragraph" w:customStyle="1" w:styleId="CT-Testo">
    <w:name w:val="CT - Testo"/>
    <w:basedOn w:val="testo1"/>
    <w:link w:val="CT-TestoCharChar"/>
    <w:rsid w:val="00E47A74"/>
    <w:pPr>
      <w:spacing w:before="120" w:after="120" w:line="240" w:lineRule="atLeast"/>
    </w:pPr>
    <w:rPr>
      <w:rFonts w:ascii="Trebuchet MS" w:hAnsi="Trebuchet MS"/>
      <w:sz w:val="22"/>
    </w:rPr>
  </w:style>
  <w:style w:type="character" w:customStyle="1" w:styleId="CT-TestoCharChar">
    <w:name w:val="CT - Testo Char Char"/>
    <w:link w:val="CT-Testo"/>
    <w:rsid w:val="00E47A74"/>
    <w:rPr>
      <w:rFonts w:ascii="Trebuchet MS" w:eastAsia="Times New Roman" w:hAnsi="Trebuchet MS" w:cs="Times New Roman"/>
      <w:sz w:val="22"/>
      <w:lang w:eastAsia="it-IT"/>
    </w:rPr>
  </w:style>
  <w:style w:type="paragraph" w:customStyle="1" w:styleId="Testo">
    <w:name w:val="Testo"/>
    <w:basedOn w:val="Normale"/>
    <w:rsid w:val="00E47A74"/>
    <w:pPr>
      <w:spacing w:line="360" w:lineRule="auto"/>
      <w:ind w:firstLine="567"/>
      <w:jc w:val="both"/>
    </w:pPr>
    <w:rPr>
      <w:rFonts w:ascii="Arial" w:eastAsia="Times New Roman" w:hAnsi="Arial" w:cs="Times New Roman"/>
      <w:sz w:val="28"/>
      <w:szCs w:val="20"/>
      <w:lang w:eastAsia="it-IT"/>
    </w:rPr>
  </w:style>
  <w:style w:type="paragraph" w:customStyle="1" w:styleId="CT-Titolo1">
    <w:name w:val="CT - Titolo 1"/>
    <w:basedOn w:val="Titolo1"/>
    <w:rsid w:val="00E47A74"/>
    <w:pPr>
      <w:keepNext/>
      <w:widowControl/>
      <w:tabs>
        <w:tab w:val="clear" w:pos="0"/>
      </w:tabs>
      <w:spacing w:before="240" w:after="60" w:line="240" w:lineRule="auto"/>
      <w:ind w:right="0"/>
    </w:pPr>
    <w:rPr>
      <w:rFonts w:cs="Arial"/>
      <w:bCs/>
      <w:kern w:val="32"/>
      <w:sz w:val="26"/>
      <w:szCs w:val="32"/>
    </w:rPr>
  </w:style>
  <w:style w:type="paragraph" w:styleId="Revisione">
    <w:name w:val="Revision"/>
    <w:hidden/>
    <w:uiPriority w:val="99"/>
    <w:semiHidden/>
    <w:rsid w:val="00084345"/>
  </w:style>
  <w:style w:type="character" w:styleId="Rimandocommento">
    <w:name w:val="annotation reference"/>
    <w:basedOn w:val="Carpredefinitoparagrafo"/>
    <w:uiPriority w:val="99"/>
    <w:semiHidden/>
    <w:unhideWhenUsed/>
    <w:rsid w:val="00C27A56"/>
    <w:rPr>
      <w:sz w:val="16"/>
      <w:szCs w:val="16"/>
    </w:rPr>
  </w:style>
  <w:style w:type="paragraph" w:styleId="Testocommento">
    <w:name w:val="annotation text"/>
    <w:basedOn w:val="Normale"/>
    <w:link w:val="TestocommentoCarattere"/>
    <w:uiPriority w:val="99"/>
    <w:unhideWhenUsed/>
    <w:rsid w:val="00C27A56"/>
    <w:rPr>
      <w:sz w:val="20"/>
      <w:szCs w:val="20"/>
    </w:rPr>
  </w:style>
  <w:style w:type="character" w:customStyle="1" w:styleId="TestocommentoCarattere">
    <w:name w:val="Testo commento Carattere"/>
    <w:basedOn w:val="Carpredefinitoparagrafo"/>
    <w:link w:val="Testocommento"/>
    <w:uiPriority w:val="99"/>
    <w:rsid w:val="00C27A56"/>
    <w:rPr>
      <w:sz w:val="20"/>
      <w:szCs w:val="20"/>
    </w:rPr>
  </w:style>
  <w:style w:type="paragraph" w:styleId="Soggettocommento">
    <w:name w:val="annotation subject"/>
    <w:basedOn w:val="Testocommento"/>
    <w:next w:val="Testocommento"/>
    <w:link w:val="SoggettocommentoCarattere"/>
    <w:uiPriority w:val="99"/>
    <w:semiHidden/>
    <w:unhideWhenUsed/>
    <w:rsid w:val="00C27A56"/>
    <w:rPr>
      <w:b/>
      <w:bCs/>
    </w:rPr>
  </w:style>
  <w:style w:type="character" w:customStyle="1" w:styleId="SoggettocommentoCarattere">
    <w:name w:val="Soggetto commento Carattere"/>
    <w:basedOn w:val="TestocommentoCarattere"/>
    <w:link w:val="Soggettocommento"/>
    <w:uiPriority w:val="99"/>
    <w:semiHidden/>
    <w:rsid w:val="00C27A56"/>
    <w:rPr>
      <w:b/>
      <w:bCs/>
      <w:sz w:val="20"/>
      <w:szCs w:val="20"/>
    </w:rPr>
  </w:style>
  <w:style w:type="paragraph" w:customStyle="1" w:styleId="CLcorpotesto">
    <w:name w:val="CL corpo testo"/>
    <w:basedOn w:val="Normale"/>
    <w:autoRedefine/>
    <w:qFormat/>
    <w:rsid w:val="00DC4B22"/>
    <w:pPr>
      <w:widowControl w:val="0"/>
      <w:autoSpaceDE w:val="0"/>
      <w:autoSpaceDN w:val="0"/>
      <w:adjustRightInd w:val="0"/>
      <w:spacing w:after="120" w:line="300" w:lineRule="exact"/>
      <w:ind w:right="-2"/>
      <w:jc w:val="both"/>
    </w:pPr>
    <w:rPr>
      <w:rFonts w:ascii="Arial" w:eastAsia="Times New Roman" w:hAnsi="Arial" w:cs="Arial"/>
      <w:kern w:val="2"/>
      <w:sz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6150668">
      <w:bodyDiv w:val="1"/>
      <w:marLeft w:val="0"/>
      <w:marRight w:val="0"/>
      <w:marTop w:val="0"/>
      <w:marBottom w:val="0"/>
      <w:divBdr>
        <w:top w:val="none" w:sz="0" w:space="0" w:color="auto"/>
        <w:left w:val="none" w:sz="0" w:space="0" w:color="auto"/>
        <w:bottom w:val="none" w:sz="0" w:space="0" w:color="auto"/>
        <w:right w:val="none" w:sz="0" w:space="0" w:color="auto"/>
      </w:divBdr>
    </w:div>
    <w:div w:id="891120271">
      <w:bodyDiv w:val="1"/>
      <w:marLeft w:val="0"/>
      <w:marRight w:val="0"/>
      <w:marTop w:val="0"/>
      <w:marBottom w:val="0"/>
      <w:divBdr>
        <w:top w:val="none" w:sz="0" w:space="0" w:color="auto"/>
        <w:left w:val="none" w:sz="0" w:space="0" w:color="auto"/>
        <w:bottom w:val="none" w:sz="0" w:space="0" w:color="auto"/>
        <w:right w:val="none" w:sz="0" w:space="0" w:color="auto"/>
      </w:divBdr>
    </w:div>
    <w:div w:id="1331248853">
      <w:bodyDiv w:val="1"/>
      <w:marLeft w:val="0"/>
      <w:marRight w:val="0"/>
      <w:marTop w:val="0"/>
      <w:marBottom w:val="0"/>
      <w:divBdr>
        <w:top w:val="none" w:sz="0" w:space="0" w:color="auto"/>
        <w:left w:val="none" w:sz="0" w:space="0" w:color="auto"/>
        <w:bottom w:val="none" w:sz="0" w:space="0" w:color="auto"/>
        <w:right w:val="none" w:sz="0" w:space="0" w:color="auto"/>
      </w:divBdr>
    </w:div>
    <w:div w:id="1402753496">
      <w:bodyDiv w:val="1"/>
      <w:marLeft w:val="0"/>
      <w:marRight w:val="0"/>
      <w:marTop w:val="0"/>
      <w:marBottom w:val="0"/>
      <w:divBdr>
        <w:top w:val="none" w:sz="0" w:space="0" w:color="auto"/>
        <w:left w:val="none" w:sz="0" w:space="0" w:color="auto"/>
        <w:bottom w:val="none" w:sz="0" w:space="0" w:color="auto"/>
        <w:right w:val="none" w:sz="0" w:space="0" w:color="auto"/>
      </w:divBdr>
    </w:div>
    <w:div w:id="1587689585">
      <w:bodyDiv w:val="1"/>
      <w:marLeft w:val="0"/>
      <w:marRight w:val="0"/>
      <w:marTop w:val="0"/>
      <w:marBottom w:val="0"/>
      <w:divBdr>
        <w:top w:val="none" w:sz="0" w:space="0" w:color="auto"/>
        <w:left w:val="none" w:sz="0" w:space="0" w:color="auto"/>
        <w:bottom w:val="none" w:sz="0" w:space="0" w:color="auto"/>
        <w:right w:val="none" w:sz="0" w:space="0" w:color="auto"/>
      </w:divBdr>
    </w:div>
    <w:div w:id="2125037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osettiegatti.eu/info/norme/statali/2008_0081.ht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osettiegatti.eu/info/norme/statali/2011_0177.ht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049CEA74A511104481320C5C68E5F2E8" ma:contentTypeVersion="3" ma:contentTypeDescription="Creare un nuovo documento." ma:contentTypeScope="" ma:versionID="35ceae5d1d0045f236fc541ba66af713">
  <xsd:schema xmlns:xsd="http://www.w3.org/2001/XMLSchema" xmlns:xs="http://www.w3.org/2001/XMLSchema" xmlns:p="http://schemas.microsoft.com/office/2006/metadata/properties" xmlns:ns2="93cd5faf-1904-4bbd-8598-f213a7daec58" targetNamespace="http://schemas.microsoft.com/office/2006/metadata/properties" ma:root="true" ma:fieldsID="3bdae466a09ca90392dcabf41a593357" ns2:_="">
    <xsd:import namespace="93cd5faf-1904-4bbd-8598-f213a7daec5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cd5faf-1904-4bbd-8598-f213a7daec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918646-E498-43CE-A747-52C909D281FA}">
  <ds:schemaRefs>
    <ds:schemaRef ds:uri="http://schemas.microsoft.com/sharepoint/v3/contenttype/forms"/>
  </ds:schemaRefs>
</ds:datastoreItem>
</file>

<file path=customXml/itemProps2.xml><?xml version="1.0" encoding="utf-8"?>
<ds:datastoreItem xmlns:ds="http://schemas.openxmlformats.org/officeDocument/2006/customXml" ds:itemID="{9122C5A4-911E-406B-9D80-2C17B50FD93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731F1FD-9764-4D19-B28B-A9B1BA7C7A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cd5faf-1904-4bbd-8598-f213a7daec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F7093A-5BB7-4042-9DF2-B961CF38F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1552</Words>
  <Characters>9627</Characters>
  <Application>Microsoft Office Word</Application>
  <DocSecurity>0</DocSecurity>
  <Lines>179</Lines>
  <Paragraphs>71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Filippone Giovanna</cp:lastModifiedBy>
  <cp:revision>7</cp:revision>
  <cp:lastPrinted>2025-11-10T10:44:00Z</cp:lastPrinted>
  <dcterms:created xsi:type="dcterms:W3CDTF">2025-11-07T15:36:00Z</dcterms:created>
  <dcterms:modified xsi:type="dcterms:W3CDTF">2025-11-12T08:54:00Z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0x010100049CEA74A511104481320C5C68E5F2E8</vt:lpwstr>
  </property>
  <property fmtid="{D5CDD505-2E9C-101B-9397-08002B2CF9AE}" pid="3" name="docLang">
    <vt:lpwstr>it</vt:lpwstr>
  </property>
</Properties>
</file>